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668" w:rsidRPr="00D76B8B" w:rsidRDefault="003A4668" w:rsidP="003A4668">
      <w:pPr>
        <w:pStyle w:val="BodyTextIndent"/>
        <w:widowControl w:val="0"/>
        <w:spacing w:after="160" w:line="240" w:lineRule="auto"/>
        <w:ind w:left="3969"/>
        <w:jc w:val="right"/>
        <w:rPr>
          <w:rFonts w:ascii="GHEA Grapalat" w:hAnsi="GHEA Grapalat"/>
          <w:b/>
          <w:sz w:val="18"/>
          <w:szCs w:val="18"/>
        </w:rPr>
      </w:pPr>
    </w:p>
    <w:p w:rsidR="003A4668" w:rsidRPr="003A4668" w:rsidRDefault="003A4668" w:rsidP="00D76B8B">
      <w:pPr>
        <w:pStyle w:val="BodyTextIndent"/>
        <w:widowControl w:val="0"/>
        <w:spacing w:after="160" w:line="240" w:lineRule="auto"/>
        <w:ind w:left="90" w:firstLine="0"/>
        <w:rPr>
          <w:rFonts w:ascii="GHEA Grapalat" w:hAnsi="GHEA Grapalat"/>
          <w:b/>
          <w:sz w:val="24"/>
          <w:szCs w:val="24"/>
        </w:rPr>
      </w:pP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Приложение N 8</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Министра финансов РА 2 ноября 2022 г.</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 xml:space="preserve">  Приказ N 451-А</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Примерная форма</w:t>
      </w:r>
    </w:p>
    <w:p w:rsidR="00933C98" w:rsidRPr="00933C98" w:rsidRDefault="00933C98" w:rsidP="00933C98">
      <w:pPr>
        <w:jc w:val="center"/>
        <w:rPr>
          <w:rFonts w:ascii="GHEA Grapalat" w:hAnsi="GHEA Grapalat"/>
          <w:b/>
          <w:i/>
          <w:lang w:val="hy-AM"/>
        </w:rPr>
      </w:pP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УТВЕРЖДЕНИЕ:</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РЕЙТИНГОВАЯ АНКЕТА</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Данный текст заявления утверждается оценочной комиссией</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Решением «декабрь» «02» «01» 2022 г.</w:t>
      </w:r>
    </w:p>
    <w:p w:rsidR="00933C98" w:rsidRPr="00933C98" w:rsidRDefault="00933C98" w:rsidP="00933C98">
      <w:pPr>
        <w:jc w:val="center"/>
        <w:rPr>
          <w:rFonts w:ascii="GHEA Grapalat" w:hAnsi="GHEA Grapalat"/>
          <w:b/>
          <w:i/>
          <w:lang w:val="hy-AM"/>
        </w:rPr>
      </w:pP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Код процедуры: "КМНС-ГАШЗБ-22/52"</w:t>
      </w:r>
    </w:p>
    <w:p w:rsidR="00933C98" w:rsidRPr="00933C98" w:rsidRDefault="00933C98" w:rsidP="00933C98">
      <w:pPr>
        <w:jc w:val="center"/>
        <w:rPr>
          <w:rFonts w:ascii="GHEA Grapalat" w:hAnsi="GHEA Grapalat"/>
          <w:b/>
          <w:i/>
          <w:lang w:val="hy-AM"/>
        </w:rPr>
      </w:pP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Заказчик: АО «Организация похорон, охрана и эксплуатация могил и памятников», расположенное по адресу: г. Раздан, площадь Конституции, здание администрации, 1, объявляет запрос цен, который проводится в один этап.</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В результате данной процедуры выбранному участнику будет предложено заключить договор на закупку работ «Строительство линий электропередачи с целью установки камер на въезде в городской пантеон Разданского муниципалитета» (далее как договор).</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 xml:space="preserve">                   </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933C98">
        <w:rPr>
          <w:rFonts w:ascii="Cambria Math" w:hAnsi="Cambria Math" w:cs="Cambria Math"/>
          <w:b/>
          <w:i/>
          <w:lang w:val="hy-AM"/>
        </w:rPr>
        <w:t>​​</w:t>
      </w:r>
      <w:r w:rsidRPr="00933C98">
        <w:rPr>
          <w:rFonts w:ascii="GHEA Grapalat" w:hAnsi="GHEA Grapalat" w:cs="GHEA Grapalat"/>
          <w:b/>
          <w:i/>
          <w:lang w:val="hy-AM"/>
        </w:rPr>
        <w:t>получения</w:t>
      </w:r>
      <w:r w:rsidRPr="00933C98">
        <w:rPr>
          <w:rFonts w:ascii="GHEA Grapalat" w:hAnsi="GHEA Grapalat"/>
          <w:b/>
          <w:i/>
          <w:lang w:val="hy-AM"/>
        </w:rPr>
        <w:t xml:space="preserve"> </w:t>
      </w:r>
      <w:r w:rsidRPr="00933C98">
        <w:rPr>
          <w:rFonts w:ascii="GHEA Grapalat" w:hAnsi="GHEA Grapalat" w:cs="GHEA Grapalat"/>
          <w:b/>
          <w:i/>
          <w:lang w:val="hy-AM"/>
        </w:rPr>
        <w:t>за</w:t>
      </w:r>
      <w:r w:rsidRPr="00933C98">
        <w:rPr>
          <w:rFonts w:ascii="GHEA Grapalat" w:hAnsi="GHEA Grapalat"/>
          <w:b/>
          <w:i/>
          <w:lang w:val="hy-AM"/>
        </w:rPr>
        <w:t>явки.</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Заявки на участие в данной процедуре должны быть поданы в электронном виде через систему электронных закупок «Армэпс» (www.armeps.am) до 11:00 10-го дня со дня публикации настоящего объявления. Помимо армянского, заявки также можно подавать на английском или русском языках.</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Тендерные предложения будут вскрыты в электронном виде через систему электронных закупок Armeps в 11:00 10-го дня с даты публикации настоящего объявления.</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Обжалование данной процедуры осуществляется в порядке, установленном Законом РА "О закупках" и Гражданским процессуальным кодексом РА.</w:t>
      </w:r>
    </w:p>
    <w:p w:rsidR="00933C98" w:rsidRPr="00933C98" w:rsidRDefault="00933C98" w:rsidP="00933C98">
      <w:pPr>
        <w:jc w:val="center"/>
        <w:rPr>
          <w:rFonts w:ascii="GHEA Grapalat" w:hAnsi="GHEA Grapalat"/>
          <w:b/>
          <w:i/>
          <w:lang w:val="hy-AM"/>
        </w:rPr>
      </w:pP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Для получения дополнительной информации об этом объявлении, пожалуйста, обращайтесь:</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Секретарь оценочной комиссии Кристине Багдасаряни</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Телефон: 060-70-40-21</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 xml:space="preserve">                                                              Электронная почта: baghdasaryan_1978@mail.ru</w:t>
      </w:r>
    </w:p>
    <w:p w:rsidR="00933C98" w:rsidRPr="00933C98" w:rsidRDefault="00933C98" w:rsidP="00933C98">
      <w:pPr>
        <w:jc w:val="center"/>
        <w:rPr>
          <w:rFonts w:ascii="GHEA Grapalat" w:hAnsi="GHEA Grapalat"/>
          <w:b/>
          <w:i/>
          <w:lang w:val="hy-AM"/>
        </w:rPr>
      </w:pPr>
      <w:r w:rsidRPr="00933C98">
        <w:rPr>
          <w:rFonts w:ascii="GHEA Grapalat" w:hAnsi="GHEA Grapalat"/>
          <w:b/>
          <w:i/>
          <w:lang w:val="hy-AM"/>
        </w:rPr>
        <w:t>Заказчик: &lt;&lt;Организация похорон, могил и памятников</w:t>
      </w:r>
    </w:p>
    <w:p w:rsidR="00BB662F" w:rsidRPr="00BB662F" w:rsidRDefault="00933C98" w:rsidP="00933C98">
      <w:pPr>
        <w:jc w:val="center"/>
        <w:rPr>
          <w:rFonts w:ascii="GHEA Grapalat" w:hAnsi="GHEA Grapalat"/>
          <w:b/>
          <w:i/>
          <w:lang w:val="hy-AM"/>
        </w:rPr>
      </w:pPr>
      <w:r w:rsidRPr="00933C98">
        <w:rPr>
          <w:rFonts w:ascii="GHEA Grapalat" w:hAnsi="GHEA Grapalat"/>
          <w:b/>
          <w:i/>
          <w:lang w:val="hy-AM"/>
        </w:rPr>
        <w:t xml:space="preserve">                             техническое обслуживание, эксплуатация&gt;&gt; AOC</w:t>
      </w:r>
    </w:p>
    <w:p w:rsidR="00933C98" w:rsidRPr="00933C98" w:rsidRDefault="00933C98" w:rsidP="00933C98">
      <w:pPr>
        <w:rPr>
          <w:rFonts w:ascii="GHEA Grapalat" w:hAnsi="GHEA Grapalat"/>
          <w:b/>
          <w:i/>
          <w:lang w:val="hy-AM"/>
        </w:rPr>
      </w:pPr>
      <w:r w:rsidRPr="00933C98">
        <w:rPr>
          <w:rFonts w:ascii="GHEA Grapalat" w:hAnsi="GHEA Grapalat"/>
          <w:b/>
          <w:i/>
          <w:lang w:val="hy-AM"/>
        </w:rPr>
        <w:lastRenderedPageBreak/>
        <w:t>Одобрено</w:t>
      </w:r>
    </w:p>
    <w:p w:rsidR="00933C98" w:rsidRPr="00933C98" w:rsidRDefault="00933C98" w:rsidP="00933C98">
      <w:pPr>
        <w:rPr>
          <w:rFonts w:ascii="GHEA Grapalat" w:hAnsi="GHEA Grapalat"/>
          <w:b/>
          <w:i/>
          <w:lang w:val="hy-AM"/>
        </w:rPr>
      </w:pPr>
      <w:r w:rsidRPr="00933C98">
        <w:rPr>
          <w:rFonts w:ascii="GHEA Grapalat" w:hAnsi="GHEA Grapalat"/>
          <w:b/>
          <w:i/>
          <w:lang w:val="hy-AM"/>
        </w:rPr>
        <w:t xml:space="preserve">                                               С шифром "КМНС-ГАШЗБ-22/52".</w:t>
      </w:r>
    </w:p>
    <w:p w:rsidR="00933C98" w:rsidRPr="00933C98" w:rsidRDefault="00933C98" w:rsidP="00933C98">
      <w:pPr>
        <w:rPr>
          <w:rFonts w:ascii="GHEA Grapalat" w:hAnsi="GHEA Grapalat"/>
          <w:b/>
          <w:i/>
          <w:lang w:val="hy-AM"/>
        </w:rPr>
      </w:pPr>
      <w:r w:rsidRPr="00933C98">
        <w:rPr>
          <w:rFonts w:ascii="GHEA Grapalat" w:hAnsi="GHEA Grapalat"/>
          <w:b/>
          <w:i/>
          <w:lang w:val="hy-AM"/>
        </w:rPr>
        <w:t>Комитета по оценке запросов котировок</w:t>
      </w:r>
    </w:p>
    <w:p w:rsidR="00933C98" w:rsidRPr="00933C98" w:rsidRDefault="00933C98" w:rsidP="00933C98">
      <w:pPr>
        <w:rPr>
          <w:rFonts w:ascii="GHEA Grapalat" w:hAnsi="GHEA Grapalat"/>
          <w:b/>
          <w:i/>
          <w:lang w:val="hy-AM"/>
        </w:rPr>
      </w:pPr>
      <w:r w:rsidRPr="00933C98">
        <w:rPr>
          <w:rFonts w:ascii="GHEA Grapalat" w:hAnsi="GHEA Grapalat"/>
          <w:b/>
          <w:i/>
          <w:lang w:val="hy-AM"/>
        </w:rPr>
        <w:t xml:space="preserve">  2022 Решением N 01 от 2 декабря</w:t>
      </w: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r w:rsidRPr="00933C98">
        <w:rPr>
          <w:rFonts w:ascii="GHEA Grapalat" w:hAnsi="GHEA Grapalat"/>
          <w:b/>
          <w:i/>
          <w:lang w:val="hy-AM"/>
        </w:rPr>
        <w:t>КОМИССАР:</w:t>
      </w:r>
    </w:p>
    <w:p w:rsidR="00933C98" w:rsidRPr="00933C98" w:rsidRDefault="00933C98" w:rsidP="00933C98">
      <w:pPr>
        <w:rPr>
          <w:rFonts w:ascii="GHEA Grapalat" w:hAnsi="GHEA Grapalat"/>
          <w:b/>
          <w:i/>
          <w:lang w:val="hy-AM"/>
        </w:rPr>
      </w:pPr>
      <w:r w:rsidRPr="00933C98">
        <w:rPr>
          <w:rFonts w:ascii="GHEA Grapalat" w:hAnsi="GHEA Grapalat"/>
          <w:b/>
          <w:i/>
          <w:lang w:val="hy-AM"/>
        </w:rPr>
        <w:t>&lt;&lt;ОРГАНИЗАЦИЯ ПОХОРОНОВ, КОНСЕРВАЦИЯ И ЭКСПЛУАТАЦИЯ ЗАГРУЗОК И ПАМЯТНИКОВ &gt;&gt;ГОАК</w:t>
      </w: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r w:rsidRPr="00933C98">
        <w:rPr>
          <w:rFonts w:ascii="GHEA Grapalat" w:hAnsi="GHEA Grapalat"/>
          <w:b/>
          <w:i/>
          <w:lang w:val="hy-AM"/>
        </w:rPr>
        <w:t>Х Р А В Е Р</w:t>
      </w: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r w:rsidRPr="00933C98">
        <w:rPr>
          <w:rFonts w:ascii="GHEA Grapalat" w:hAnsi="GHEA Grapalat"/>
          <w:b/>
          <w:i/>
          <w:lang w:val="hy-AM"/>
        </w:rPr>
        <w:t>«ЗДАНИЯ КОНСТИТУЦИОННЫХ ОРГАНИЗАЦИЙ КОНСТИТУЦИОНАЛЬНОСТИ, ВОЗМОЖНОСТИ» ПО РЕСПУБЛИКЕ СОПРОВОЖДЕНИЯ СТРОИТЕЛЬСТВА СТРОИТЕЛЬСТВА МИНИСТЕРСТВА ПОЛИТИКИ</w:t>
      </w: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r w:rsidRPr="00933C98">
        <w:rPr>
          <w:rFonts w:ascii="GHEA Grapalat" w:hAnsi="GHEA Grapalat"/>
          <w:b/>
          <w:i/>
          <w:lang w:val="hy-AM"/>
        </w:rPr>
        <w:t>Уважаемый участник, пожалуйста, внимательно изучите настоящее приглашение перед оформлением и подачей заявки, поскольку заявки, не соответствующие приглашению, подлежат отклонению.</w:t>
      </w: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p>
    <w:p w:rsidR="00933C98" w:rsidRPr="00933C98" w:rsidRDefault="00933C98" w:rsidP="00933C98">
      <w:pPr>
        <w:rPr>
          <w:rFonts w:ascii="GHEA Grapalat" w:hAnsi="GHEA Grapalat"/>
          <w:b/>
          <w:i/>
          <w:lang w:val="hy-AM"/>
        </w:rPr>
      </w:pPr>
      <w:r w:rsidRPr="00933C98">
        <w:rPr>
          <w:rFonts w:ascii="GHEA Grapalat" w:hAnsi="GHEA Grapalat"/>
          <w:b/>
          <w:i/>
          <w:lang w:val="hy-AM"/>
        </w:rPr>
        <w:t>СОДЕРЖАНИЕ</w:t>
      </w:r>
    </w:p>
    <w:p w:rsidR="00933C98" w:rsidRPr="00933C98" w:rsidRDefault="00933C98" w:rsidP="00933C98">
      <w:pPr>
        <w:rPr>
          <w:rFonts w:ascii="GHEA Grapalat" w:hAnsi="GHEA Grapalat"/>
          <w:b/>
          <w:i/>
          <w:lang w:val="hy-AM"/>
        </w:rPr>
      </w:pPr>
    </w:p>
    <w:p w:rsidR="00E17B7F" w:rsidRDefault="00933C98" w:rsidP="00933C98">
      <w:pPr>
        <w:rPr>
          <w:rFonts w:ascii="GHEA Grapalat" w:hAnsi="GHEA Grapalat"/>
          <w:spacing w:val="-6"/>
        </w:rPr>
      </w:pPr>
      <w:r w:rsidRPr="00933C98">
        <w:rPr>
          <w:rFonts w:ascii="GHEA Grapalat" w:hAnsi="GHEA Grapalat"/>
          <w:b/>
          <w:i/>
          <w:lang w:val="hy-AM"/>
        </w:rPr>
        <w:t>«Для нужд присоединения Дворцового Закупки для строительства Электроснабжения Закупки для строительства Электроснабжения при въезде для установки Электроснабжения при въезде для установки для установки камер для доступа к городскому пантеону общины Раздан</w:t>
      </w:r>
      <w:r w:rsidR="00E17B7F">
        <w:rPr>
          <w:rFonts w:ascii="GHEA Grapalat" w:hAnsi="GHEA Grapalat"/>
          <w:spacing w:val="-6"/>
        </w:rPr>
        <w:br w:type="page"/>
      </w:r>
    </w:p>
    <w:p w:rsidR="007471AB" w:rsidRPr="003A4668" w:rsidRDefault="00E17B7F" w:rsidP="007471AB">
      <w:pPr>
        <w:jc w:val="center"/>
        <w:rPr>
          <w:rFonts w:ascii="GHEA Grapalat" w:hAnsi="GHEA Grapalat"/>
          <w:b/>
          <w:i/>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471AB" w:rsidRPr="003A4668">
        <w:rPr>
          <w:rFonts w:ascii="GHEA Grapalat" w:hAnsi="GHEA Grapalat"/>
          <w:b/>
          <w:i/>
        </w:rPr>
        <w:t>КМХК-БМАШДБ-22/</w:t>
      </w:r>
      <w:r w:rsidR="00933C98">
        <w:rPr>
          <w:rFonts w:ascii="GHEA Grapalat" w:hAnsi="GHEA Grapalat"/>
          <w:b/>
          <w:i/>
          <w:lang w:val="hy-AM"/>
        </w:rPr>
        <w:t>52</w:t>
      </w:r>
      <w:r w:rsidR="007471AB" w:rsidRPr="003A4668">
        <w:rPr>
          <w:rFonts w:ascii="GHEA Grapalat" w:hAnsi="GHEA Grapalat"/>
          <w:b/>
          <w:i/>
        </w:rPr>
        <w:t>"</w:t>
      </w:r>
    </w:p>
    <w:p w:rsidR="00096865" w:rsidRPr="006D2DF7" w:rsidRDefault="007471AB" w:rsidP="007471AB">
      <w:pPr>
        <w:widowControl w:val="0"/>
        <w:spacing w:after="160"/>
        <w:ind w:hanging="567"/>
        <w:jc w:val="both"/>
        <w:rPr>
          <w:rFonts w:ascii="GHEA Grapalat" w:hAnsi="GHEA Grapalat"/>
          <w:spacing w:val="-6"/>
        </w:rPr>
      </w:pPr>
      <w:r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471AB" w:rsidRPr="009044F1" w:rsidRDefault="00A81DD5" w:rsidP="007471AB">
      <w:pPr>
        <w:pStyle w:val="BodyTextIndent2"/>
        <w:widowControl w:val="0"/>
        <w:spacing w:after="160"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p>
    <w:p w:rsidR="007471AB" w:rsidRDefault="007471AB" w:rsidP="00B46D58">
      <w:pPr>
        <w:widowControl w:val="0"/>
        <w:spacing w:after="160"/>
        <w:jc w:val="center"/>
        <w:rPr>
          <w:rFonts w:ascii="GHEA Grapalat" w:hAnsi="GHEA Grapalat"/>
          <w:b/>
          <w:lang w:val="hy-AM"/>
        </w:rPr>
      </w:pPr>
    </w:p>
    <w:p w:rsidR="00096865" w:rsidRPr="007471AB" w:rsidRDefault="00F5653D" w:rsidP="00B46D58">
      <w:pPr>
        <w:widowControl w:val="0"/>
        <w:spacing w:after="160"/>
        <w:jc w:val="center"/>
        <w:rPr>
          <w:rFonts w:ascii="GHEA Grapalat" w:hAnsi="GHEA Grapalat"/>
          <w:b/>
        </w:rPr>
      </w:pPr>
      <w:r w:rsidRPr="007471AB">
        <w:rPr>
          <w:rFonts w:ascii="GHEA Grapalat" w:hAnsi="GHEA Grapalat"/>
          <w:b/>
        </w:rPr>
        <w:t>ЧАСТЬ I</w:t>
      </w:r>
    </w:p>
    <w:p w:rsidR="007471AB" w:rsidRPr="007471AB" w:rsidRDefault="007471AB" w:rsidP="007471AB">
      <w:pPr>
        <w:pStyle w:val="Heading3"/>
        <w:widowControl w:val="0"/>
        <w:tabs>
          <w:tab w:val="left" w:pos="1134"/>
        </w:tabs>
        <w:spacing w:after="160"/>
        <w:ind w:firstLine="567"/>
        <w:rPr>
          <w:rFonts w:ascii="GHEA Grapalat" w:hAnsi="GHEA Grapalat"/>
          <w:b/>
          <w:i w:val="0"/>
          <w:sz w:val="24"/>
          <w:szCs w:val="24"/>
        </w:rPr>
      </w:pPr>
      <w:r w:rsidRPr="007471AB">
        <w:rPr>
          <w:rFonts w:ascii="GHEA Grapalat" w:hAnsi="GHEA Grapalat"/>
          <w:b/>
          <w:i w:val="0"/>
          <w:sz w:val="24"/>
          <w:szCs w:val="24"/>
        </w:rPr>
        <w:t>1. ОПИСАНИЕ ПРЕДМЕТА ПОКУПКИ</w:t>
      </w:r>
    </w:p>
    <w:p w:rsidR="00096865" w:rsidRPr="009044F1" w:rsidRDefault="00895659" w:rsidP="007471AB">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895659">
        <w:rPr>
          <w:rFonts w:ascii="GHEA Grapalat" w:hAnsi="GHEA Grapalat"/>
          <w:b/>
          <w:i w:val="0"/>
          <w:sz w:val="24"/>
          <w:szCs w:val="24"/>
        </w:rPr>
        <w:t>1.1 Предметом закупки является приобретение «Строительство ЛЭП для установки камер на въезде в городской пантеон Разданского муниципалитета» для нужд «Организации похорон, охраны и эксплуатации могил и памятников» (далее также работа), которая сгруппирована в 1 часть:</w:t>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778"/>
      </w:tblGrid>
      <w:tr w:rsidR="00216275" w:rsidRPr="009044F1" w:rsidTr="00BB662F">
        <w:trPr>
          <w:jc w:val="center"/>
        </w:trPr>
        <w:tc>
          <w:tcPr>
            <w:tcW w:w="3059" w:type="dxa"/>
            <w:gridSpan w:val="2"/>
            <w:vAlign w:val="center"/>
          </w:tcPr>
          <w:p w:rsidR="00216275" w:rsidRPr="000D4E6F" w:rsidRDefault="00216275" w:rsidP="009E0E87">
            <w:pPr>
              <w:pStyle w:val="BodyTextIndent2"/>
              <w:widowControl w:val="0"/>
              <w:spacing w:after="120" w:line="240" w:lineRule="auto"/>
              <w:ind w:firstLine="0"/>
              <w:jc w:val="center"/>
              <w:rPr>
                <w:rFonts w:ascii="GHEA Grapalat" w:hAnsi="GHEA Grapalat"/>
                <w:b/>
                <w:bCs/>
                <w:i/>
                <w:iCs/>
                <w:sz w:val="22"/>
                <w:szCs w:val="22"/>
              </w:rPr>
            </w:pPr>
            <w:r w:rsidRPr="000D4E6F">
              <w:rPr>
                <w:rFonts w:ascii="GHEA Grapalat" w:hAnsi="GHEA Grapalat"/>
                <w:b/>
                <w:i/>
                <w:sz w:val="22"/>
                <w:szCs w:val="22"/>
              </w:rPr>
              <w:t>Лотов</w:t>
            </w:r>
          </w:p>
        </w:tc>
        <w:tc>
          <w:tcPr>
            <w:tcW w:w="6778" w:type="dxa"/>
            <w:vMerge w:val="restart"/>
            <w:vAlign w:val="center"/>
          </w:tcPr>
          <w:p w:rsidR="00216275" w:rsidRPr="000D4E6F" w:rsidRDefault="00216275" w:rsidP="00B46D58">
            <w:pPr>
              <w:pStyle w:val="BodyTextIndent2"/>
              <w:widowControl w:val="0"/>
              <w:spacing w:after="120" w:line="240" w:lineRule="auto"/>
              <w:ind w:firstLine="0"/>
              <w:jc w:val="center"/>
              <w:rPr>
                <w:rFonts w:ascii="GHEA Grapalat" w:hAnsi="GHEA Grapalat"/>
                <w:b/>
                <w:bCs/>
                <w:i/>
                <w:iCs/>
                <w:sz w:val="22"/>
                <w:szCs w:val="22"/>
              </w:rPr>
            </w:pPr>
            <w:r w:rsidRPr="000D4E6F">
              <w:rPr>
                <w:rFonts w:ascii="GHEA Grapalat" w:hAnsi="GHEA Grapalat"/>
                <w:b/>
                <w:i/>
                <w:sz w:val="22"/>
                <w:szCs w:val="22"/>
              </w:rPr>
              <w:t>Наименование лота</w:t>
            </w:r>
          </w:p>
        </w:tc>
      </w:tr>
      <w:tr w:rsidR="00216275" w:rsidRPr="009044F1" w:rsidTr="00BB662F">
        <w:trPr>
          <w:jc w:val="center"/>
        </w:trPr>
        <w:tc>
          <w:tcPr>
            <w:tcW w:w="1331" w:type="dxa"/>
            <w:vAlign w:val="center"/>
          </w:tcPr>
          <w:p w:rsidR="00216275" w:rsidRPr="000D4E6F" w:rsidRDefault="00216275" w:rsidP="00B46D58">
            <w:pPr>
              <w:pStyle w:val="BodyTextIndent2"/>
              <w:widowControl w:val="0"/>
              <w:spacing w:after="120" w:line="240" w:lineRule="auto"/>
              <w:ind w:firstLine="0"/>
              <w:jc w:val="center"/>
              <w:rPr>
                <w:rFonts w:ascii="GHEA Grapalat" w:hAnsi="GHEA Grapalat"/>
                <w:i/>
                <w:sz w:val="22"/>
                <w:szCs w:val="22"/>
              </w:rPr>
            </w:pPr>
            <w:r w:rsidRPr="000D4E6F">
              <w:rPr>
                <w:rFonts w:ascii="GHEA Grapalat" w:hAnsi="GHEA Grapalat"/>
                <w:b/>
                <w:i/>
                <w:sz w:val="22"/>
                <w:szCs w:val="22"/>
              </w:rPr>
              <w:t>Номера</w:t>
            </w:r>
          </w:p>
        </w:tc>
        <w:tc>
          <w:tcPr>
            <w:tcW w:w="1728" w:type="dxa"/>
            <w:vAlign w:val="center"/>
          </w:tcPr>
          <w:p w:rsidR="00216275" w:rsidRPr="000D4E6F" w:rsidRDefault="00216275" w:rsidP="00B46D58">
            <w:pPr>
              <w:pStyle w:val="BodyTextIndent2"/>
              <w:widowControl w:val="0"/>
              <w:spacing w:after="120" w:line="240" w:lineRule="auto"/>
              <w:ind w:firstLine="0"/>
              <w:jc w:val="center"/>
              <w:rPr>
                <w:rFonts w:ascii="GHEA Grapalat" w:hAnsi="GHEA Grapalat"/>
                <w:b/>
                <w:i/>
                <w:sz w:val="22"/>
                <w:szCs w:val="22"/>
              </w:rPr>
            </w:pPr>
            <w:r w:rsidRPr="000D4E6F">
              <w:rPr>
                <w:rFonts w:ascii="GHEA Grapalat" w:hAnsi="GHEA Grapalat"/>
                <w:b/>
                <w:i/>
                <w:sz w:val="22"/>
                <w:szCs w:val="22"/>
              </w:rPr>
              <w:t>Цена закупки</w:t>
            </w:r>
          </w:p>
        </w:tc>
        <w:tc>
          <w:tcPr>
            <w:tcW w:w="6778" w:type="dxa"/>
            <w:vMerge/>
            <w:vAlign w:val="center"/>
          </w:tcPr>
          <w:p w:rsidR="00216275" w:rsidRPr="000D4E6F" w:rsidRDefault="00216275" w:rsidP="00B46D58">
            <w:pPr>
              <w:pStyle w:val="BodyTextIndent2"/>
              <w:widowControl w:val="0"/>
              <w:spacing w:after="120" w:line="240" w:lineRule="auto"/>
              <w:ind w:firstLine="0"/>
              <w:rPr>
                <w:rFonts w:ascii="GHEA Grapalat" w:hAnsi="GHEA Grapalat"/>
                <w:i/>
                <w:sz w:val="22"/>
                <w:szCs w:val="22"/>
                <w:u w:val="single"/>
              </w:rPr>
            </w:pPr>
          </w:p>
        </w:tc>
      </w:tr>
      <w:tr w:rsidR="00E078E4" w:rsidRPr="00E078E4" w:rsidTr="00BF1B6E">
        <w:trPr>
          <w:jc w:val="center"/>
        </w:trPr>
        <w:tc>
          <w:tcPr>
            <w:tcW w:w="1331" w:type="dxa"/>
            <w:vAlign w:val="center"/>
          </w:tcPr>
          <w:p w:rsidR="00E078E4" w:rsidRPr="000D4E6F" w:rsidRDefault="00E078E4" w:rsidP="00B46D58">
            <w:pPr>
              <w:pStyle w:val="BodyTextIndent2"/>
              <w:widowControl w:val="0"/>
              <w:spacing w:after="120" w:line="240" w:lineRule="auto"/>
              <w:ind w:firstLine="0"/>
              <w:jc w:val="center"/>
              <w:rPr>
                <w:rFonts w:ascii="GHEA Grapalat" w:hAnsi="GHEA Grapalat"/>
                <w:b/>
                <w:i/>
                <w:sz w:val="22"/>
                <w:szCs w:val="22"/>
              </w:rPr>
            </w:pPr>
            <w:r w:rsidRPr="000D4E6F">
              <w:rPr>
                <w:rFonts w:ascii="GHEA Grapalat" w:hAnsi="GHEA Grapalat"/>
                <w:b/>
                <w:i/>
                <w:sz w:val="22"/>
                <w:szCs w:val="22"/>
              </w:rPr>
              <w:t>1</w:t>
            </w:r>
          </w:p>
        </w:tc>
        <w:tc>
          <w:tcPr>
            <w:tcW w:w="1728" w:type="dxa"/>
            <w:vAlign w:val="center"/>
          </w:tcPr>
          <w:p w:rsidR="00E078E4" w:rsidRPr="00DC00D0" w:rsidRDefault="00895659" w:rsidP="002611BA">
            <w:pPr>
              <w:pStyle w:val="BodyTextIndent2"/>
              <w:spacing w:line="240" w:lineRule="auto"/>
              <w:ind w:firstLine="0"/>
              <w:jc w:val="center"/>
              <w:rPr>
                <w:rFonts w:ascii="GHEA Grapalat" w:hAnsi="GHEA Grapalat"/>
                <w:b/>
                <w:sz w:val="18"/>
                <w:szCs w:val="18"/>
                <w:lang w:val="hy-AM"/>
              </w:rPr>
            </w:pPr>
            <w:r>
              <w:rPr>
                <w:rFonts w:ascii="GHEA Grapalat" w:hAnsi="GHEA Grapalat"/>
                <w:b/>
                <w:sz w:val="18"/>
                <w:szCs w:val="18"/>
                <w:lang w:val="hy-AM"/>
              </w:rPr>
              <w:t>4 134 600</w:t>
            </w:r>
          </w:p>
        </w:tc>
        <w:tc>
          <w:tcPr>
            <w:tcW w:w="6778" w:type="dxa"/>
            <w:vAlign w:val="center"/>
          </w:tcPr>
          <w:p w:rsidR="00E078E4" w:rsidRPr="00DC4AEB" w:rsidRDefault="00895659" w:rsidP="002611BA">
            <w:pPr>
              <w:jc w:val="both"/>
              <w:rPr>
                <w:rFonts w:ascii="GHEA Grapalat" w:hAnsi="GHEA Grapalat"/>
                <w:sz w:val="18"/>
                <w:szCs w:val="18"/>
                <w:u w:val="single"/>
                <w:vertAlign w:val="subscript"/>
                <w:lang w:val="hy-AM"/>
              </w:rPr>
            </w:pPr>
            <w:r w:rsidRPr="00895659">
              <w:rPr>
                <w:rFonts w:ascii="GHEA Grapalat" w:hAnsi="GHEA Grapalat"/>
                <w:b/>
              </w:rPr>
              <w:t xml:space="preserve">«Строительство ЛЭП для установки камер на въезде в </w:t>
            </w:r>
            <w:r w:rsidRPr="00895659">
              <w:rPr>
                <w:rFonts w:ascii="GHEA Grapalat" w:hAnsi="GHEA Grapalat"/>
                <w:b/>
              </w:rPr>
              <w:lastRenderedPageBreak/>
              <w:t>городской пантеон Разданского муниципалитета» для нужд «Организации похорон, охраны и эксплуатации могил и памятников»</w:t>
            </w:r>
          </w:p>
        </w:tc>
      </w:tr>
    </w:tbl>
    <w:p w:rsidR="0085236E" w:rsidRPr="007471AB" w:rsidRDefault="0085236E" w:rsidP="00B46D58">
      <w:pPr>
        <w:pStyle w:val="BodyTextIndent2"/>
        <w:widowControl w:val="0"/>
        <w:spacing w:after="160" w:line="240" w:lineRule="auto"/>
        <w:ind w:firstLine="567"/>
        <w:rPr>
          <w:rFonts w:ascii="GHEA Grapalat" w:hAnsi="GHEA Grapalat"/>
          <w:sz w:val="24"/>
          <w:szCs w:val="24"/>
          <w:lang w:val="hy-AM"/>
        </w:rPr>
      </w:pPr>
    </w:p>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w:t>
      </w:r>
      <w:r w:rsidRPr="009044F1">
        <w:rPr>
          <w:rFonts w:ascii="GHEA Grapalat" w:hAnsi="GHEA Grapalat"/>
        </w:rPr>
        <w:lastRenderedPageBreak/>
        <w:t>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w:t>
      </w:r>
      <w:r w:rsidRPr="009044F1">
        <w:rPr>
          <w:rFonts w:ascii="GHEA Grapalat" w:hAnsi="GHEA Grapalat"/>
          <w:color w:val="000000"/>
        </w:rPr>
        <w:lastRenderedPageBreak/>
        <w:t>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в срок</w:t>
      </w:r>
      <w:r w:rsidR="00BB67B5" w:rsidRPr="00F329B2">
        <w:rPr>
          <w:rFonts w:ascii="GHEA Grapalat" w:hAnsi="GHEA Grapalat"/>
        </w:rPr>
        <w:t>и</w:t>
      </w:r>
      <w:r w:rsidR="002C1D72" w:rsidRPr="00F329B2">
        <w:rPr>
          <w:rFonts w:ascii="GHEA Grapalat" w:hAnsi="GHEA Grapalat"/>
        </w:rPr>
        <w:t xml:space="preserve"> и порядке, установленны</w:t>
      </w:r>
      <w:r w:rsidR="00180D64" w:rsidRPr="00F329B2">
        <w:rPr>
          <w:rFonts w:ascii="GHEA Grapalat" w:hAnsi="GHEA Grapalat"/>
        </w:rPr>
        <w:t>ми</w:t>
      </w:r>
      <w:r w:rsidR="002C1D72" w:rsidRPr="00F329B2">
        <w:rPr>
          <w:rFonts w:ascii="GHEA Grapalat" w:hAnsi="GHEA Grapalat"/>
        </w:rPr>
        <w:t xml:space="preserve"> статьей 35 </w:t>
      </w:r>
      <w:r w:rsidR="00876D7D" w:rsidRPr="00F329B2">
        <w:rPr>
          <w:rFonts w:ascii="GHEA Grapalat" w:hAnsi="GHEA Grapalat"/>
        </w:rPr>
        <w:t>З</w:t>
      </w:r>
      <w:r w:rsidR="002C1D72" w:rsidRPr="00F329B2">
        <w:rPr>
          <w:rFonts w:ascii="GHEA Grapalat" w:hAnsi="GHEA Grapalat"/>
        </w:rPr>
        <w:t xml:space="preserve">акона, </w:t>
      </w:r>
      <w:r w:rsidR="00466F7A" w:rsidRPr="00F329B2">
        <w:rPr>
          <w:rFonts w:ascii="GHEA Grapalat" w:hAnsi="GHEA Grapalat"/>
        </w:rPr>
        <w:t xml:space="preserve">представляет </w:t>
      </w:r>
      <w:r w:rsidR="002C1D72" w:rsidRPr="00F329B2">
        <w:rPr>
          <w:rFonts w:ascii="GHEA Grapalat" w:hAnsi="GHEA Grapalat"/>
        </w:rPr>
        <w:t>обеспеч</w:t>
      </w:r>
      <w:r w:rsidR="00466F7A" w:rsidRPr="00F329B2">
        <w:rPr>
          <w:rFonts w:ascii="GHEA Grapalat" w:hAnsi="GHEA Grapalat"/>
        </w:rPr>
        <w:t>ение</w:t>
      </w:r>
      <w:r w:rsidR="002C1D72" w:rsidRPr="00F329B2">
        <w:rPr>
          <w:rFonts w:ascii="GHEA Grapalat" w:hAnsi="GHEA Grapalat"/>
        </w:rPr>
        <w:t xml:space="preserve"> квалификаци</w:t>
      </w:r>
      <w:r w:rsidR="00466F7A" w:rsidRPr="00F329B2">
        <w:rPr>
          <w:rFonts w:ascii="GHEA Grapalat" w:hAnsi="GHEA Grapalat"/>
        </w:rPr>
        <w:t>и</w:t>
      </w:r>
      <w:r w:rsidR="002C1D72" w:rsidRPr="00F329B2">
        <w:rPr>
          <w:rFonts w:ascii="GHEA Grapalat" w:hAnsi="GHEA Grapalat"/>
        </w:rPr>
        <w:t xml:space="preserve"> в размере</w:t>
      </w:r>
      <w:r w:rsidR="003C57CD" w:rsidRPr="00F329B2">
        <w:rPr>
          <w:rFonts w:ascii="GHEA Grapalat" w:hAnsi="GHEA Grapalat"/>
        </w:rPr>
        <w:t xml:space="preserve"> 15 процентов</w:t>
      </w:r>
      <w:r w:rsidR="003C57CD" w:rsidRPr="00F329B2">
        <w:rPr>
          <w:rFonts w:ascii="GHEA Grapalat" w:hAnsi="GHEA Grapalat"/>
          <w:vertAlign w:val="superscript"/>
        </w:rPr>
        <w:t>5,1</w:t>
      </w:r>
      <w:r w:rsidR="003C57CD" w:rsidRPr="00F329B2">
        <w:rPr>
          <w:rFonts w:ascii="GHEA Grapalat" w:hAnsi="GHEA Grapalat"/>
        </w:rPr>
        <w:t xml:space="preserve"> </w:t>
      </w:r>
      <w:r w:rsidR="002C1D72" w:rsidRPr="00F329B2">
        <w:rPr>
          <w:rFonts w:ascii="GHEA Grapalat" w:hAnsi="GHEA Grapalat"/>
        </w:rPr>
        <w:t xml:space="preserve"> представленного им ценового предложения</w:t>
      </w:r>
      <w:r w:rsidR="000964F1" w:rsidRPr="00F329B2">
        <w:rPr>
          <w:rFonts w:ascii="GHEA Grapalat" w:hAnsi="GHEA Grapalat"/>
        </w:rPr>
        <w:t>.</w:t>
      </w:r>
      <w:r w:rsidR="008C56FA" w:rsidRPr="00F329B2">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r w:rsidR="00F329B2">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B46D58">
      <w:pPr>
        <w:widowControl w:val="0"/>
        <w:spacing w:after="160"/>
        <w:jc w:val="center"/>
        <w:rPr>
          <w:rFonts w:ascii="GHEA Grapalat" w:hAnsi="GHEA Grapalat"/>
          <w:b/>
        </w:rPr>
      </w:pPr>
    </w:p>
    <w:p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это предложение, представляемое участником на основании настоящего </w:t>
      </w:r>
      <w:r w:rsidRPr="00995804">
        <w:rPr>
          <w:rFonts w:ascii="GHEA Grapalat" w:hAnsi="GHEA Grapalat"/>
        </w:rPr>
        <w:lastRenderedPageBreak/>
        <w:t>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367F26">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 часов "</w:t>
      </w:r>
      <w:r w:rsidR="00D22646">
        <w:rPr>
          <w:rFonts w:ascii="GHEA Grapalat" w:hAnsi="GHEA Grapalat"/>
          <w:sz w:val="24"/>
          <w:szCs w:val="24"/>
          <w:lang w:val="hy-AM"/>
        </w:rPr>
        <w:t>30</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9C3FD4" w:rsidRPr="00051F89">
        <w:rPr>
          <w:rFonts w:ascii="GHEA Grapalat" w:hAnsi="GHEA Grapalat"/>
          <w:lang w:val="hy-AM"/>
        </w:rPr>
        <w:t xml:space="preserve"> </w:t>
      </w:r>
      <w:r w:rsidR="009C3FD4" w:rsidRPr="00051F89">
        <w:rPr>
          <w:rFonts w:ascii="GHEA Grapalat" w:hAnsi="GHEA Grapalat"/>
        </w:rPr>
        <w:t xml:space="preserve">или </w:t>
      </w:r>
      <w:r w:rsidR="009C3FD4" w:rsidRPr="007420D6">
        <w:rPr>
          <w:rFonts w:ascii="GHEA Grapalat" w:hAnsi="GHEA Grapalat"/>
        </w:rPr>
        <w:t xml:space="preserve">о </w:t>
      </w:r>
      <w:r w:rsidR="009C3FD4" w:rsidRPr="00051F89">
        <w:rPr>
          <w:rFonts w:ascii="GHEA Grapalat" w:hAnsi="GHEA Grapalat"/>
        </w:rPr>
        <w:t>наличии рейтинга кредитоспособности, установленного настоящим приглашением</w:t>
      </w:r>
      <w:r w:rsidR="009C3FD4">
        <w:rPr>
          <w:rFonts w:ascii="GHEA Grapalat" w:hAnsi="GHEA Grapalat"/>
          <w:lang w:val="hy-AM"/>
        </w:rPr>
        <w:t xml:space="preserve"> </w:t>
      </w:r>
      <w:r w:rsidR="00051F89">
        <w:rPr>
          <w:rFonts w:ascii="GHEA Grapalat" w:hAnsi="GHEA Grapalat"/>
        </w:rPr>
        <w:t>;</w:t>
      </w:r>
      <w:r w:rsidR="00023F8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485531">
        <w:rPr>
          <w:rStyle w:val="FootnoteReference"/>
          <w:rFonts w:ascii="GHEA Grapalat" w:hAnsi="GHEA Grapalat"/>
        </w:rPr>
        <w:footnoteReference w:customMarkFollows="1" w:id="4"/>
        <w:t>8</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lastRenderedPageBreak/>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5757D1" w:rsidRPr="00F04430">
        <w:rPr>
          <w:rFonts w:ascii="Times New Roman" w:hAnsi="Times New Roman"/>
          <w:sz w:val="28"/>
          <w:szCs w:val="28"/>
        </w:rPr>
        <w:t>;</w:t>
      </w:r>
      <w:r w:rsidR="007447E9" w:rsidRPr="00F04430">
        <w:rPr>
          <w:rStyle w:val="FootnoteReference"/>
          <w:rFonts w:ascii="GHEA Grapalat" w:hAnsi="GHEA Grapalat"/>
          <w:sz w:val="24"/>
          <w:szCs w:val="24"/>
        </w:rPr>
        <w:footnoteReference w:customMarkFollows="1" w:id="5"/>
        <w:t>9</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ins w:id="2"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33599" w:rsidRDefault="00E33599" w:rsidP="00B46D58">
      <w:pPr>
        <w:pStyle w:val="norm"/>
        <w:widowControl w:val="0"/>
        <w:spacing w:after="120" w:line="240" w:lineRule="auto"/>
        <w:ind w:firstLine="0"/>
        <w:rPr>
          <w:rFonts w:ascii="GHEA Grapalat" w:hAnsi="GHEA Grapalat" w:cs="Sylfaen"/>
          <w:sz w:val="24"/>
          <w:szCs w:val="24"/>
        </w:rPr>
      </w:pPr>
    </w:p>
    <w:p w:rsidR="0049655D" w:rsidRDefault="00C90BCA">
      <w:pPr>
        <w:rPr>
          <w:rFonts w:ascii="GHEA Grapalat" w:hAnsi="GHEA Grapalat"/>
          <w:b/>
        </w:rPr>
      </w:pPr>
      <w:r>
        <w:rPr>
          <w:rFonts w:ascii="GHEA Grapalat" w:hAnsi="GHEA Grapalat"/>
          <w:b/>
        </w:rPr>
        <w:t>-----------------------------</w:t>
      </w:r>
    </w:p>
    <w:p w:rsidR="00C90BCA" w:rsidDel="00B2007E" w:rsidRDefault="00C90BCA" w:rsidP="00B46D58">
      <w:pPr>
        <w:widowControl w:val="0"/>
        <w:spacing w:after="160"/>
        <w:jc w:val="center"/>
        <w:rPr>
          <w:del w:id="3" w:author="Inesa Kocharyan" w:date="2022-03-25T12:10:00Z"/>
          <w:rFonts w:ascii="GHEA Grapalat" w:hAnsi="GHEA Grapalat"/>
          <w:b/>
        </w:rPr>
      </w:pPr>
    </w:p>
    <w:p w:rsidR="00700398" w:rsidRDefault="00700398" w:rsidP="00B46D58">
      <w:pPr>
        <w:widowControl w:val="0"/>
        <w:spacing w:after="160"/>
        <w:jc w:val="center"/>
        <w:rPr>
          <w:rFonts w:ascii="GHEA Grapalat" w:hAnsi="GHEA Grapalat"/>
          <w:b/>
        </w:rPr>
      </w:pPr>
    </w:p>
    <w:p w:rsidR="00700398" w:rsidRDefault="00700398" w:rsidP="00B46D58">
      <w:pPr>
        <w:widowControl w:val="0"/>
        <w:spacing w:after="160"/>
        <w:jc w:val="center"/>
        <w:rPr>
          <w:rFonts w:ascii="GHEA Grapalat" w:hAnsi="GHEA Grapalat"/>
          <w:b/>
        </w:rPr>
      </w:pPr>
    </w:p>
    <w:p w:rsidR="00700398" w:rsidRDefault="00700398">
      <w:pPr>
        <w:rPr>
          <w:rFonts w:ascii="GHEA Grapalat" w:hAnsi="GHEA Grapalat"/>
          <w:b/>
        </w:rPr>
      </w:pPr>
      <w:r>
        <w:rPr>
          <w:rFonts w:ascii="GHEA Grapalat" w:hAnsi="GHEA Grapalat"/>
          <w:b/>
        </w:rPr>
        <w:br w:type="page"/>
      </w: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w:t>
      </w:r>
      <w:r w:rsidR="00F87F78">
        <w:rPr>
          <w:rFonts w:ascii="GHEA Grapalat" w:hAnsi="GHEA Grapalat"/>
          <w:sz w:val="24"/>
          <w:szCs w:val="24"/>
        </w:rPr>
        <w:t>о цифрами, а графа "общая цена"</w:t>
      </w:r>
      <w:r w:rsidRPr="009044F1">
        <w:rPr>
          <w:rFonts w:ascii="GHEA Grapalat" w:hAnsi="GHEA Grapalat"/>
          <w:sz w:val="24"/>
          <w:szCs w:val="24"/>
        </w:rPr>
        <w:t xml:space="preserve"> и прописью, и цифрами или только прописью</w:t>
      </w:r>
      <w:r w:rsidR="00ED437B" w:rsidRPr="00ED437B">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 xml:space="preserve">добавленную стоимость. При этом от участника не может </w:t>
      </w:r>
      <w:r w:rsidRPr="009044F1">
        <w:rPr>
          <w:rFonts w:ascii="GHEA Grapalat" w:hAnsi="GHEA Grapalat"/>
          <w:sz w:val="24"/>
          <w:szCs w:val="24"/>
        </w:rPr>
        <w:lastRenderedPageBreak/>
        <w:t>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1578D4" w:rsidRPr="009044F1" w:rsidRDefault="001578D4" w:rsidP="00B46D58">
      <w:pPr>
        <w:widowControl w:val="0"/>
        <w:spacing w:after="160"/>
        <w:ind w:firstLine="567"/>
        <w:jc w:val="both"/>
        <w:rPr>
          <w:rFonts w:ascii="GHEA Grapalat" w:hAnsi="GHEA Grapalat" w:cs="Sylfaen"/>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 xml:space="preserve">требований абзаца </w:t>
      </w:r>
      <w:r w:rsidR="00A0551D" w:rsidRPr="00A502FC">
        <w:rPr>
          <w:rFonts w:ascii="GHEA Grapalat" w:hAnsi="GHEA Grapalat" w:cs="Sylfaen"/>
        </w:rPr>
        <w:lastRenderedPageBreak/>
        <w:t>«д» подпункта 1 пункта 32 Порядка;</w:t>
      </w:r>
    </w:p>
    <w:p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B47B3A" w:rsidRDefault="00B47B3A" w:rsidP="005831D8">
      <w:pPr>
        <w:widowControl w:val="0"/>
        <w:tabs>
          <w:tab w:val="left" w:pos="1134"/>
        </w:tabs>
        <w:ind w:firstLine="567"/>
        <w:jc w:val="both"/>
        <w:rPr>
          <w:rFonts w:ascii="GHEA Grapalat" w:hAnsi="GHEA Grapalat" w:cs="Sylfaen"/>
        </w:rPr>
      </w:pPr>
      <w:r w:rsidRPr="005831D8">
        <w:rPr>
          <w:rFonts w:ascii="GHEA Grapalat" w:hAnsi="GHEA Grapalat" w:cs="Sylfaen"/>
        </w:rPr>
        <w:t>Если заявление-</w:t>
      </w:r>
      <w:r w:rsidRPr="005831D8">
        <w:rPr>
          <w:rFonts w:ascii="GHEA Grapalat" w:hAnsi="GHEA Grapalat" w:cs="Arial"/>
          <w:b/>
          <w:color w:val="000000" w:themeColor="text1"/>
        </w:rPr>
        <w:t xml:space="preserve"> </w:t>
      </w:r>
      <w:r w:rsidRPr="005831D8">
        <w:rPr>
          <w:rFonts w:ascii="GHEA Grapalat" w:hAnsi="GHEA Grapalat" w:cs="Sylfaen"/>
        </w:rPr>
        <w:t>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w:t>
      </w:r>
      <w:r w:rsidR="000836D9" w:rsidRPr="005831D8">
        <w:rPr>
          <w:rFonts w:ascii="GHEA Grapalat" w:hAnsi="GHEA Grapalat" w:cs="Sylfaen"/>
        </w:rPr>
        <w:t>и</w:t>
      </w:r>
      <w:r w:rsidRPr="005831D8">
        <w:rPr>
          <w:rFonts w:ascii="GHEA Grapalat" w:hAnsi="GHEA Grapalat" w:cs="Sylfaen"/>
        </w:rPr>
        <w:t xml:space="preserve">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p>
    <w:p w:rsidR="0063461E" w:rsidRDefault="0063461E" w:rsidP="007F495A">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93721E" w:rsidRPr="00996C18" w:rsidRDefault="0093721E" w:rsidP="007F495A">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63461E">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93721E" w:rsidRPr="00681F45" w:rsidRDefault="0093721E"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D36D93">
        <w:rPr>
          <w:rFonts w:ascii="GHEA Grapalat" w:hAnsi="GHEA Grapalat"/>
          <w:b/>
          <w:sz w:val="18"/>
          <w:szCs w:val="18"/>
        </w:rPr>
        <w:t>"</w:t>
      </w:r>
      <w:r w:rsidR="00D36D93" w:rsidRPr="00D36D93">
        <w:rPr>
          <w:rFonts w:ascii="GHEA Grapalat" w:hAnsi="GHEA Grapalat"/>
          <w:b/>
          <w:sz w:val="18"/>
          <w:szCs w:val="18"/>
          <w:lang w:val="hy-AM"/>
        </w:rPr>
        <w:t>30</w:t>
      </w:r>
      <w:r w:rsidRPr="00D36D93">
        <w:rPr>
          <w:rFonts w:ascii="GHEA Grapalat" w:hAnsi="GHEA Grapalat"/>
          <w:b/>
          <w:sz w:val="18"/>
          <w:szCs w:val="18"/>
        </w:rPr>
        <w:t>"-ый день в "</w:t>
      </w:r>
      <w:r w:rsidR="00D36D93" w:rsidRPr="00D36D93">
        <w:rPr>
          <w:rFonts w:ascii="GHEA Grapalat" w:hAnsi="GHEA Grapalat"/>
          <w:b/>
          <w:sz w:val="18"/>
          <w:szCs w:val="18"/>
          <w:lang w:val="hy-AM"/>
        </w:rPr>
        <w:t>10։00</w:t>
      </w:r>
      <w:r w:rsidRPr="00D36D93">
        <w:rPr>
          <w:rFonts w:ascii="GHEA Grapalat" w:hAnsi="GHEA Grapalat"/>
          <w:b/>
          <w:sz w:val="18"/>
          <w:szCs w:val="18"/>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w:t>
      </w:r>
      <w:r w:rsidRPr="009044F1">
        <w:rPr>
          <w:rFonts w:ascii="GHEA Grapalat" w:hAnsi="GHEA Grapalat"/>
        </w:rPr>
        <w:lastRenderedPageBreak/>
        <w:t>(председательствующий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D42D33">
        <w:rPr>
          <w:rStyle w:val="FootnoteReference"/>
          <w:rFonts w:ascii="GHEA Grapalat" w:hAnsi="GHEA Grapalat"/>
          <w:i w:val="0"/>
          <w:sz w:val="24"/>
          <w:szCs w:val="24"/>
        </w:rPr>
        <w:footnoteReference w:customMarkFollows="1" w:id="7"/>
        <w:t>11</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412C1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w:t>
      </w:r>
      <w:r w:rsidR="00412C15">
        <w:rPr>
          <w:rFonts w:ascii="GHEA Grapalat" w:hAnsi="GHEA Grapalat"/>
          <w:sz w:val="24"/>
          <w:szCs w:val="24"/>
        </w:rPr>
        <w:t>работ</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C81316">
        <w:rPr>
          <w:rFonts w:ascii="GHEA Grapalat" w:hAnsi="GHEA Grapalat"/>
          <w:sz w:val="24"/>
          <w:szCs w:val="24"/>
        </w:rPr>
        <w:t>за</w:t>
      </w:r>
      <w:r w:rsidR="00C81316" w:rsidRPr="00927888">
        <w:rPr>
          <w:rFonts w:ascii="GHEA Grapalat" w:hAnsi="GHEA Grapalat"/>
          <w:sz w:val="24"/>
          <w:szCs w:val="24"/>
        </w:rPr>
        <w:t>купк</w:t>
      </w:r>
      <w:r w:rsidR="00C8131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p>
    <w:p w:rsidR="00254A26" w:rsidRDefault="00254A26" w:rsidP="00254A26">
      <w:pPr>
        <w:pStyle w:val="norm"/>
        <w:widowControl w:val="0"/>
        <w:tabs>
          <w:tab w:val="left" w:pos="1134"/>
        </w:tabs>
        <w:spacing w:after="160" w:line="240" w:lineRule="auto"/>
        <w:ind w:firstLine="567"/>
        <w:rPr>
          <w:ins w:id="4" w:author="Inesa Kocharyan" w:date="2022-05-27T10:52:00Z"/>
          <w:rFonts w:ascii="GHEA Grapalat" w:hAnsi="GHEA Grapalat"/>
          <w:sz w:val="24"/>
          <w:szCs w:val="24"/>
        </w:rPr>
      </w:pPr>
      <w:r w:rsidRPr="00AA14B6">
        <w:rPr>
          <w:rFonts w:ascii="GHEA Grapalat" w:hAnsi="GHEA Grapalat"/>
          <w:sz w:val="24"/>
          <w:szCs w:val="24"/>
        </w:rPr>
        <w:t>е.</w:t>
      </w:r>
      <w:r w:rsidRPr="00AA14B6">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w:t>
      </w:r>
      <w:r w:rsidR="00675873" w:rsidRPr="00AA14B6">
        <w:rPr>
          <w:rFonts w:ascii="GHEA Grapalat" w:hAnsi="GHEA Grapalat"/>
          <w:sz w:val="24"/>
          <w:szCs w:val="24"/>
        </w:rPr>
        <w:t>закупк</w:t>
      </w:r>
      <w:r w:rsidR="00675873">
        <w:rPr>
          <w:rFonts w:ascii="GHEA Grapalat" w:hAnsi="GHEA Grapalat"/>
          <w:sz w:val="24"/>
          <w:szCs w:val="24"/>
        </w:rPr>
        <w:t>и</w:t>
      </w:r>
      <w:r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w:t>
      </w:r>
      <w:r w:rsidRPr="00AA14B6">
        <w:rPr>
          <w:rFonts w:ascii="GHEA Grapalat" w:hAnsi="GHEA Grapalat"/>
          <w:sz w:val="24"/>
          <w:szCs w:val="24"/>
        </w:rPr>
        <w:lastRenderedPageBreak/>
        <w:t xml:space="preserve">предусмотренные </w:t>
      </w:r>
      <w:r w:rsidR="004F2C09" w:rsidRPr="004F2C09">
        <w:rPr>
          <w:rFonts w:ascii="GHEA Grapalat" w:hAnsi="GHEA Grapalat"/>
          <w:sz w:val="24"/>
          <w:szCs w:val="24"/>
        </w:rPr>
        <w:t>заключаемым с последним договором,</w:t>
      </w:r>
      <w:r w:rsidRPr="00AA14B6">
        <w:rPr>
          <w:rFonts w:ascii="GHEA Grapalat" w:hAnsi="GHEA Grapalat"/>
          <w:sz w:val="24"/>
          <w:szCs w:val="24"/>
        </w:rPr>
        <w:t xml:space="preserve"> вступают в силу в случае предусмотрения дополнительных финансовых средств в размере цены, превышающей цену </w:t>
      </w:r>
      <w:r w:rsidR="00365152" w:rsidRPr="00AA14B6">
        <w:rPr>
          <w:rFonts w:ascii="GHEA Grapalat" w:hAnsi="GHEA Grapalat"/>
          <w:sz w:val="24"/>
          <w:szCs w:val="24"/>
        </w:rPr>
        <w:t>закупк</w:t>
      </w:r>
      <w:r w:rsidR="00365152">
        <w:rPr>
          <w:rFonts w:ascii="GHEA Grapalat" w:hAnsi="GHEA Grapalat"/>
          <w:sz w:val="24"/>
          <w:szCs w:val="24"/>
        </w:rPr>
        <w:t>и</w:t>
      </w:r>
      <w:r w:rsidRPr="00AA14B6">
        <w:rPr>
          <w:rFonts w:ascii="GHEA Grapalat" w:hAnsi="GHEA Grapalat"/>
          <w:sz w:val="24"/>
          <w:szCs w:val="24"/>
        </w:rPr>
        <w:t xml:space="preserve"> и заключения </w:t>
      </w:r>
      <w:r w:rsidR="004F2C09" w:rsidRPr="004F2C09">
        <w:rPr>
          <w:rFonts w:ascii="GHEA Grapalat" w:hAnsi="GHEA Grapalat"/>
          <w:sz w:val="24"/>
          <w:szCs w:val="24"/>
        </w:rPr>
        <w:t xml:space="preserve">на этой основе </w:t>
      </w:r>
      <w:r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813485">
        <w:rPr>
          <w:rFonts w:ascii="GHEA Grapalat" w:hAnsi="GHEA Grapalat"/>
          <w:sz w:val="24"/>
          <w:szCs w:val="24"/>
        </w:rPr>
        <w:t>выполнения работ</w:t>
      </w:r>
      <w:r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7E7A22" w:rsidRDefault="007E7A22" w:rsidP="00254A26">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sidR="008716DF">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6A180E" w:rsidRPr="00C34AFD">
        <w:rPr>
          <w:rFonts w:ascii="GHEA Grapalat" w:hAnsi="GHEA Grapalat"/>
          <w:sz w:val="24"/>
          <w:szCs w:val="24"/>
        </w:rPr>
        <w:t>закупк</w:t>
      </w:r>
      <w:r w:rsidR="006A180E">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w:t>
      </w:r>
      <w:r w:rsidR="00D90CA1" w:rsidRPr="00CE18BF">
        <w:rPr>
          <w:rFonts w:ascii="GHEA Grapalat" w:hAnsi="GHEA Grapalat"/>
          <w:sz w:val="24"/>
          <w:szCs w:val="24"/>
        </w:rPr>
        <w:lastRenderedPageBreak/>
        <w:t>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rsidR="00BC15AF" w:rsidRPr="00110330" w:rsidRDefault="00BC15AF" w:rsidP="00BC15AF">
      <w:pPr>
        <w:widowControl w:val="0"/>
        <w:tabs>
          <w:tab w:val="left" w:pos="1276"/>
        </w:tabs>
        <w:rPr>
          <w:rFonts w:ascii="GHEA Grapalat" w:hAnsi="GHEA Grapalat"/>
        </w:rPr>
      </w:pPr>
      <w:r w:rsidRPr="00110330">
        <w:rPr>
          <w:rFonts w:ascii="GHEA Grapalat" w:hAnsi="GHEA Grapalat"/>
        </w:rPr>
        <w:t>При этом, если:</w:t>
      </w:r>
    </w:p>
    <w:p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8"/>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00780" w:rsidRPr="00A835E3" w:rsidRDefault="00500780" w:rsidP="00B46D58">
      <w:pPr>
        <w:pStyle w:val="BodyTextIndent2"/>
        <w:widowControl w:val="0"/>
        <w:spacing w:after="160" w:line="240" w:lineRule="auto"/>
        <w:ind w:firstLine="567"/>
        <w:rPr>
          <w:rFonts w:ascii="GHEA Grapalat" w:hAnsi="GHEA Grapalat"/>
          <w:sz w:val="24"/>
          <w:szCs w:val="24"/>
        </w:rPr>
      </w:pPr>
    </w:p>
    <w:p w:rsidR="008D3FD5" w:rsidRDefault="008D3FD5"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01485" w:rsidRDefault="00E01485">
      <w:pPr>
        <w:rPr>
          <w:rFonts w:ascii="GHEA Grapalat" w:hAnsi="GHEA Grapalat"/>
        </w:rPr>
      </w:pPr>
      <w:r>
        <w:rPr>
          <w:rFonts w:ascii="GHEA Grapalat" w:hAnsi="GHEA Grapalat"/>
        </w:rPr>
        <w:t>----------------------------</w:t>
      </w:r>
    </w:p>
    <w:p w:rsidR="00E01485" w:rsidRPr="007A7D71" w:rsidRDefault="00E01485">
      <w:pPr>
        <w:rPr>
          <w:rFonts w:ascii="GHEA Grapalat" w:hAnsi="GHEA Grapalat"/>
          <w:sz w:val="20"/>
          <w:szCs w:val="20"/>
        </w:rPr>
      </w:pPr>
      <w:r w:rsidRPr="007A7D71">
        <w:rPr>
          <w:rFonts w:ascii="GHEA Grapalat" w:hAnsi="GHEA Grapalat"/>
          <w:sz w:val="20"/>
          <w:szCs w:val="20"/>
        </w:rPr>
        <w:br w:type="page"/>
      </w:r>
    </w:p>
    <w:p w:rsidR="000313A6" w:rsidRPr="009044F1" w:rsidRDefault="000313A6" w:rsidP="00B46D58">
      <w:pPr>
        <w:widowControl w:val="0"/>
        <w:spacing w:after="160"/>
        <w:ind w:firstLine="567"/>
        <w:jc w:val="both"/>
        <w:rPr>
          <w:rFonts w:ascii="GHEA Grapalat" w:hAnsi="GHEA Grapalat" w:cs="Sylfaen"/>
        </w:rPr>
      </w:pP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46AA0" w:rsidRPr="00572A57" w:rsidRDefault="00546AA0" w:rsidP="00B46D58">
      <w:pPr>
        <w:widowControl w:val="0"/>
        <w:spacing w:after="160"/>
        <w:jc w:val="center"/>
        <w:rPr>
          <w:rFonts w:ascii="GHEA Grapalat" w:hAnsi="GHEA Grapalat"/>
          <w:b/>
        </w:rPr>
      </w:pPr>
    </w:p>
    <w:p w:rsidR="00546AA0" w:rsidRPr="00572A57"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5B796C" w:rsidRPr="005242F9" w:rsidRDefault="005B796C" w:rsidP="005B796C">
      <w:pPr>
        <w:widowControl w:val="0"/>
        <w:tabs>
          <w:tab w:val="left" w:pos="1276"/>
        </w:tabs>
        <w:spacing w:after="160"/>
        <w:ind w:firstLine="567"/>
        <w:jc w:val="both"/>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lastRenderedPageBreak/>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F7682C" w:rsidRDefault="00F7682C" w:rsidP="00CE75A2">
      <w:pPr>
        <w:pStyle w:val="FootnoteText"/>
        <w:jc w:val="both"/>
        <w:rPr>
          <w:ins w:id="7" w:author="Inesa Kocharyan" w:date="2022-05-27T11:21:00Z"/>
          <w:rFonts w:asciiTheme="minorHAnsi" w:hAnsiTheme="minorHAnsi"/>
          <w:i/>
        </w:rPr>
      </w:pPr>
    </w:p>
    <w:p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rsidR="00CE75A2" w:rsidRDefault="00CE75A2" w:rsidP="00143E9D">
      <w:pPr>
        <w:widowControl w:val="0"/>
        <w:tabs>
          <w:tab w:val="left" w:pos="1276"/>
        </w:tabs>
        <w:spacing w:after="160"/>
        <w:ind w:firstLine="567"/>
        <w:jc w:val="both"/>
        <w:rPr>
          <w:rFonts w:ascii="GHEA Grapalat" w:hAnsi="GHEA Grapalat"/>
        </w:rPr>
      </w:pPr>
    </w:p>
    <w:p w:rsidR="00143E9D" w:rsidRDefault="005B796C" w:rsidP="00143E9D">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w:t>
      </w:r>
      <w:r w:rsidR="00572A57" w:rsidRPr="005242F9">
        <w:rPr>
          <w:rFonts w:ascii="GHEA Grapalat" w:hAnsi="GHEA Grapalat"/>
        </w:rPr>
        <w:t>непосредственно не взаимосвязано</w:t>
      </w:r>
      <w:r w:rsidRPr="005242F9">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143E9D" w:rsidRPr="00935401">
        <w:rPr>
          <w:rFonts w:ascii="GHEA Grapalat" w:hAnsi="GHEA Grapalat"/>
        </w:rPr>
        <w:t>в пропорции, исчисленной в отношении суммы этого этапа.</w:t>
      </w:r>
    </w:p>
    <w:p w:rsidR="009E68F3" w:rsidRPr="0001217D" w:rsidRDefault="009E68F3" w:rsidP="00143E9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54287C" w:rsidRDefault="005B796C" w:rsidP="005B796C">
      <w:pPr>
        <w:widowControl w:val="0"/>
        <w:tabs>
          <w:tab w:val="left" w:pos="1276"/>
        </w:tabs>
        <w:spacing w:after="160"/>
        <w:ind w:firstLine="567"/>
        <w:jc w:val="both"/>
        <w:rPr>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lastRenderedPageBreak/>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tab/>
      </w:r>
    </w:p>
    <w:p w:rsidR="008C28C9" w:rsidRDefault="008C28C9" w:rsidP="008C28C9">
      <w:pPr>
        <w:widowControl w:val="0"/>
        <w:tabs>
          <w:tab w:val="left" w:pos="1134"/>
        </w:tabs>
        <w:spacing w:after="160"/>
        <w:ind w:firstLine="567"/>
        <w:jc w:val="center"/>
        <w:rPr>
          <w:rFonts w:ascii="GHEA Grapalat" w:hAnsi="GHEA Grapalat"/>
          <w:b/>
          <w:lang w:val="hy-AM"/>
        </w:rPr>
      </w:pP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lastRenderedPageBreak/>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F6A95" w:rsidRDefault="001F6A9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AE679C" w:rsidRDefault="00AE679C" w:rsidP="00B46D58">
      <w:pPr>
        <w:widowControl w:val="0"/>
        <w:spacing w:after="160"/>
        <w:ind w:firstLine="567"/>
        <w:jc w:val="both"/>
        <w:rPr>
          <w:rFonts w:ascii="GHEA Grapalat" w:hAnsi="GHEA Grapalat"/>
        </w:rPr>
      </w:pPr>
    </w:p>
    <w:p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570BBD">
        <w:rPr>
          <w:rFonts w:ascii="GHEA Grapalat" w:hAnsi="GHEA Grapalat"/>
          <w:color w:val="FF0000"/>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w:t>
      </w:r>
      <w:r w:rsidRPr="000B56C9">
        <w:rPr>
          <w:rFonts w:ascii="GHEA Grapalat" w:hAnsi="GHEA Grapalat"/>
        </w:rPr>
        <w:lastRenderedPageBreak/>
        <w:t>6 Закона, и односторонним расторжением договора, при которых срок исковой давности составляет тридцать календарных дней.</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E078E4">
        <w:rPr>
          <w:rFonts w:ascii="GHEA Grapalat" w:hAnsi="GHEA Grapalat"/>
          <w:color w:val="000000" w:themeColor="text1"/>
        </w:rPr>
        <w:t xml:space="preserve">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w:t>
      </w:r>
      <w:r w:rsidRPr="009044F1">
        <w:rPr>
          <w:rFonts w:ascii="GHEA Grapalat" w:hAnsi="GHEA Grapalat"/>
        </w:rPr>
        <w:lastRenderedPageBreak/>
        <w:t>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F567E4">
        <w:rPr>
          <w:rStyle w:val="FootnoteReference"/>
          <w:rFonts w:ascii="GHEA Grapalat" w:hAnsi="GHEA Grapalat"/>
        </w:rPr>
        <w:footnoteReference w:customMarkFollows="1" w:id="13"/>
        <w:t>17</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w:t>
      </w:r>
      <w:r w:rsidR="006F2D9C" w:rsidRPr="00FF3E38">
        <w:rPr>
          <w:rFonts w:ascii="GHEA Grapalat" w:hAnsi="GHEA Grapalat"/>
        </w:rPr>
        <w:lastRenderedPageBreak/>
        <w:t>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FF3E38">
        <w:rPr>
          <w:rStyle w:val="FootnoteReference"/>
          <w:rFonts w:ascii="GHEA Grapalat" w:hAnsi="GHEA Grapalat"/>
          <w:sz w:val="24"/>
          <w:szCs w:val="24"/>
        </w:rPr>
        <w:footnoteReference w:customMarkFollows="1" w:id="14"/>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90C52" w:rsidRPr="00B64897" w:rsidRDefault="00B90C52" w:rsidP="00F27A50">
      <w:pPr>
        <w:pStyle w:val="norm"/>
        <w:spacing w:line="240" w:lineRule="auto"/>
        <w:rPr>
          <w:rFonts w:ascii="GHEA Grapalat" w:hAnsi="GHEA Grapalat"/>
          <w:sz w:val="24"/>
          <w:szCs w:val="24"/>
        </w:rPr>
      </w:pPr>
    </w:p>
    <w:p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36D93" w:rsidRPr="003A4668" w:rsidRDefault="00B2572B" w:rsidP="00D36D93">
      <w:pPr>
        <w:pStyle w:val="BodyTextIndent"/>
        <w:widowControl w:val="0"/>
        <w:spacing w:after="160" w:line="240" w:lineRule="auto"/>
        <w:ind w:left="3969"/>
        <w:rPr>
          <w:rFonts w:ascii="GHEA Grapalat" w:hAnsi="GHEA Grapalat"/>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36D93" w:rsidRPr="003A4668">
        <w:rPr>
          <w:rFonts w:ascii="GHEA Grapalat" w:hAnsi="GHEA Grapalat"/>
          <w:b/>
          <w:sz w:val="24"/>
          <w:szCs w:val="24"/>
        </w:rPr>
        <w:t>"КМХК-БМАШДБ-22/</w:t>
      </w:r>
      <w:r w:rsidR="001C03EA">
        <w:rPr>
          <w:rFonts w:ascii="GHEA Grapalat" w:hAnsi="GHEA Grapalat"/>
          <w:b/>
          <w:sz w:val="24"/>
          <w:szCs w:val="24"/>
          <w:lang w:val="hy-AM"/>
        </w:rPr>
        <w:t>4</w:t>
      </w:r>
      <w:r w:rsidR="00551141">
        <w:rPr>
          <w:rFonts w:ascii="GHEA Grapalat" w:hAnsi="GHEA Grapalat"/>
          <w:b/>
          <w:sz w:val="24"/>
          <w:szCs w:val="24"/>
          <w:lang w:val="hy-AM"/>
        </w:rPr>
        <w:t>6</w:t>
      </w:r>
      <w:r w:rsidR="00D36D93" w:rsidRPr="003A4668">
        <w:rPr>
          <w:rFonts w:ascii="GHEA Grapalat" w:hAnsi="GHEA Grapalat"/>
          <w:b/>
          <w:sz w:val="24"/>
          <w:szCs w:val="24"/>
        </w:rPr>
        <w:t>"</w:t>
      </w:r>
    </w:p>
    <w:p w:rsidR="00B2572B" w:rsidRPr="00374F4A" w:rsidRDefault="00B2572B" w:rsidP="00D36D93">
      <w:pPr>
        <w:pStyle w:val="BodyTextIndent3"/>
        <w:widowControl w:val="0"/>
        <w:spacing w:after="160" w:line="240" w:lineRule="auto"/>
        <w:jc w:val="right"/>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D36D93" w:rsidRPr="00D36D93" w:rsidRDefault="00374F4A" w:rsidP="00D36D93">
      <w:pPr>
        <w:pStyle w:val="BodyTextIndent"/>
        <w:widowControl w:val="0"/>
        <w:spacing w:after="160" w:line="240" w:lineRule="auto"/>
        <w:ind w:left="3969"/>
        <w:rPr>
          <w:rFonts w:ascii="GHEA Grapalat" w:hAnsi="GHEA Grapalat"/>
          <w:b/>
          <w:sz w:val="18"/>
          <w:szCs w:val="18"/>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36D93" w:rsidRPr="00D36D93">
        <w:rPr>
          <w:rFonts w:ascii="GHEA Grapalat" w:hAnsi="GHEA Grapalat"/>
          <w:b/>
          <w:sz w:val="18"/>
          <w:szCs w:val="18"/>
        </w:rPr>
        <w:t>"КМХК-БМАШДБ-22/</w:t>
      </w:r>
      <w:r w:rsidR="001C03EA">
        <w:rPr>
          <w:rFonts w:ascii="GHEA Grapalat" w:hAnsi="GHEA Grapalat"/>
          <w:b/>
          <w:sz w:val="18"/>
          <w:szCs w:val="18"/>
          <w:lang w:val="hy-AM"/>
        </w:rPr>
        <w:t>4</w:t>
      </w:r>
      <w:r w:rsidR="00551141">
        <w:rPr>
          <w:rFonts w:ascii="GHEA Grapalat" w:hAnsi="GHEA Grapalat"/>
          <w:b/>
          <w:sz w:val="18"/>
          <w:szCs w:val="18"/>
          <w:lang w:val="hy-AM"/>
        </w:rPr>
        <w:t>6</w:t>
      </w:r>
      <w:r w:rsidR="00D36D93" w:rsidRPr="00D36D93">
        <w:rPr>
          <w:rFonts w:ascii="GHEA Grapalat" w:hAnsi="GHEA Grapalat"/>
          <w:b/>
          <w:sz w:val="18"/>
          <w:szCs w:val="18"/>
        </w:rPr>
        <w:t>"</w:t>
      </w:r>
    </w:p>
    <w:p w:rsidR="00374F4A" w:rsidRPr="00C4157A" w:rsidRDefault="00374F4A" w:rsidP="00D36D93">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36D93" w:rsidRPr="00D36D93" w:rsidRDefault="006B3E56" w:rsidP="00D36D93">
      <w:pPr>
        <w:pStyle w:val="BodyTextIndent"/>
        <w:widowControl w:val="0"/>
        <w:spacing w:after="160" w:line="240" w:lineRule="auto"/>
        <w:ind w:left="3969"/>
        <w:rPr>
          <w:rFonts w:ascii="GHEA Grapalat" w:hAnsi="GHEA Grapalat"/>
          <w:b/>
          <w:sz w:val="18"/>
          <w:szCs w:val="18"/>
        </w:rPr>
      </w:pPr>
      <w:r>
        <w:rPr>
          <w:rFonts w:ascii="GHEA Grapalat" w:hAnsi="GHEA Grapalat"/>
        </w:rPr>
        <w:t>удовлетворяет</w:t>
      </w:r>
      <w:r>
        <w:rPr>
          <w:rFonts w:ascii="GHEA Grapalat" w:hAnsi="GHEA Grapalat"/>
          <w:spacing w:val="-4"/>
        </w:rPr>
        <w:t xml:space="preserve"> требования</w:t>
      </w:r>
      <w:r w:rsidR="00D36D93">
        <w:rPr>
          <w:rFonts w:ascii="GHEA Grapalat" w:hAnsi="GHEA Grapalat"/>
          <w:spacing w:val="-4"/>
        </w:rPr>
        <w:t>м к праву участия установленны</w:t>
      </w:r>
      <w:r>
        <w:rPr>
          <w:rFonts w:ascii="GHEA Grapalat" w:hAnsi="GHEA Grapalat"/>
          <w:spacing w:val="-4"/>
        </w:rPr>
        <w:t xml:space="preserve">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D36D93" w:rsidRPr="003A4668">
        <w:rPr>
          <w:rFonts w:ascii="GHEA Grapalat" w:hAnsi="GHEA Grapalat"/>
          <w:b/>
          <w:sz w:val="24"/>
          <w:szCs w:val="24"/>
        </w:rPr>
        <w:t>"</w:t>
      </w:r>
      <w:r w:rsidR="00D36D93" w:rsidRPr="00D36D93">
        <w:rPr>
          <w:rFonts w:ascii="GHEA Grapalat" w:hAnsi="GHEA Grapalat"/>
          <w:b/>
          <w:sz w:val="18"/>
          <w:szCs w:val="18"/>
        </w:rPr>
        <w:t>КМХК-БМАШДБ-22/</w:t>
      </w:r>
      <w:r w:rsidR="001C03EA">
        <w:rPr>
          <w:rFonts w:ascii="GHEA Grapalat" w:hAnsi="GHEA Grapalat"/>
          <w:b/>
          <w:sz w:val="18"/>
          <w:szCs w:val="18"/>
          <w:lang w:val="hy-AM"/>
        </w:rPr>
        <w:t>4</w:t>
      </w:r>
      <w:r w:rsidR="00551141">
        <w:rPr>
          <w:rFonts w:ascii="GHEA Grapalat" w:hAnsi="GHEA Grapalat"/>
          <w:b/>
          <w:sz w:val="18"/>
          <w:szCs w:val="18"/>
          <w:lang w:val="hy-AM"/>
        </w:rPr>
        <w:t>6</w:t>
      </w:r>
      <w:r w:rsidR="00D36D93" w:rsidRPr="00D36D93">
        <w:rPr>
          <w:rFonts w:ascii="GHEA Grapalat" w:hAnsi="GHEA Grapalat"/>
          <w:b/>
          <w:sz w:val="18"/>
          <w:szCs w:val="18"/>
        </w:rPr>
        <w:t>"</w:t>
      </w:r>
    </w:p>
    <w:p w:rsidR="006B3E56" w:rsidRDefault="00A90FCD" w:rsidP="00B46D58">
      <w:pPr>
        <w:pStyle w:val="ListParagraph"/>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w:t>
      </w:r>
      <w:r>
        <w:rPr>
          <w:rFonts w:ascii="GHEA Grapalat" w:hAnsi="GHEA Grapalat"/>
        </w:rPr>
        <w:lastRenderedPageBreak/>
        <w:t xml:space="preserve">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7006D6">
        <w:rPr>
          <w:rFonts w:ascii="GHEA Grapalat" w:hAnsi="GHEA Grapalat"/>
          <w:vertAlign w:val="superscript"/>
        </w:rPr>
        <w:t>20</w:t>
      </w:r>
      <w:r w:rsidR="00952531">
        <w:rPr>
          <w:rFonts w:ascii="GHEA Grapalat" w:hAnsi="GHEA Grapalat"/>
        </w:rPr>
        <w:t>,</w:t>
      </w:r>
    </w:p>
    <w:p w:rsidR="00D36D93" w:rsidRPr="00D36D93" w:rsidRDefault="006B3E56" w:rsidP="00D36D93">
      <w:pPr>
        <w:pStyle w:val="BodyTextIndent"/>
        <w:widowControl w:val="0"/>
        <w:spacing w:after="160" w:line="240" w:lineRule="auto"/>
        <w:rPr>
          <w:rFonts w:ascii="GHEA Grapalat" w:hAnsi="GHEA Grapalat"/>
          <w:b/>
          <w:sz w:val="18"/>
          <w:szCs w:val="18"/>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36D93" w:rsidRPr="00D36D93">
        <w:rPr>
          <w:rFonts w:ascii="GHEA Grapalat" w:hAnsi="GHEA Grapalat"/>
          <w:b/>
          <w:sz w:val="18"/>
          <w:szCs w:val="18"/>
        </w:rPr>
        <w:t>"КМХК-БМАШДБ-22/</w:t>
      </w:r>
      <w:r w:rsidR="001C03EA">
        <w:rPr>
          <w:rFonts w:ascii="GHEA Grapalat" w:hAnsi="GHEA Grapalat"/>
          <w:b/>
          <w:sz w:val="18"/>
          <w:szCs w:val="18"/>
          <w:lang w:val="hy-AM"/>
        </w:rPr>
        <w:t>4</w:t>
      </w:r>
      <w:r w:rsidR="00D36D93" w:rsidRPr="00D36D93">
        <w:rPr>
          <w:rFonts w:ascii="GHEA Grapalat" w:hAnsi="GHEA Grapalat"/>
          <w:b/>
          <w:sz w:val="18"/>
          <w:szCs w:val="18"/>
        </w:rPr>
        <w:t>5"</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7D6F8E">
        <w:rPr>
          <w:rFonts w:ascii="GHEA Grapalat" w:hAnsi="GHEA Grapalat"/>
        </w:rPr>
        <w:t xml:space="preserve"> </w:t>
      </w:r>
      <w:r w:rsidR="007D6F8E" w:rsidRPr="00326396">
        <w:rPr>
          <w:rFonts w:ascii="GHEA Grapalat" w:hAnsi="GHEA Grapalat"/>
          <w:lang w:val="hy-AM"/>
        </w:rPr>
        <w:t>недобросовестн</w:t>
      </w:r>
      <w:r w:rsidR="007D6F8E">
        <w:rPr>
          <w:rFonts w:ascii="GHEA Grapalat" w:hAnsi="GHEA Grapalat"/>
        </w:rPr>
        <w:t>ой</w:t>
      </w:r>
      <w:r w:rsidR="007D6F8E" w:rsidRPr="00326396">
        <w:rPr>
          <w:rFonts w:ascii="GHEA Grapalat" w:hAnsi="GHEA Grapalat"/>
          <w:lang w:val="hy-AM"/>
        </w:rPr>
        <w:t xml:space="preserve"> конкуренци</w:t>
      </w:r>
      <w:r w:rsidR="007D6F8E">
        <w:rPr>
          <w:rFonts w:ascii="GHEA Grapalat" w:hAnsi="GHEA Grapalat"/>
        </w:rPr>
        <w:t>и,</w:t>
      </w:r>
      <w:r w:rsidR="007D6F8E" w:rsidRPr="00996C18">
        <w:rPr>
          <w:rFonts w:ascii="GHEA Grapalat" w:hAnsi="GHEA Grapalat"/>
        </w:rPr>
        <w:t xml:space="preserve"> </w:t>
      </w:r>
      <w:r w:rsidR="007D6F8E" w:rsidRPr="00681C1F">
        <w:rPr>
          <w:rFonts w:ascii="GHEA Grapalat" w:hAnsi="GHEA Grapalat"/>
          <w:color w:val="000000" w:themeColor="text1"/>
        </w:rPr>
        <w:t xml:space="preserve"> </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rsidR="00110534" w:rsidRDefault="00110534" w:rsidP="00B46D58">
      <w:pPr>
        <w:jc w:val="both"/>
        <w:rPr>
          <w:rFonts w:ascii="GHEA Grapalat" w:hAnsi="GHEA Grapalat"/>
        </w:rPr>
      </w:pPr>
    </w:p>
    <w:p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E333E5" w:rsidRPr="000858EB" w:rsidRDefault="00E333E5" w:rsidP="002B05FA">
      <w:pPr>
        <w:ind w:firstLine="708"/>
        <w:jc w:val="both"/>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F33976" w:rsidRDefault="00F33976" w:rsidP="00F33976">
      <w:pPr>
        <w:jc w:val="right"/>
        <w:rPr>
          <w:rFonts w:ascii="GHEA Grapalat" w:hAnsi="GHEA Grapalat"/>
          <w:b/>
        </w:rPr>
      </w:pPr>
      <w:r>
        <w:rPr>
          <w:rFonts w:ascii="GHEA Grapalat" w:hAnsi="GHEA Grapalat"/>
          <w:b/>
        </w:rPr>
        <w:t xml:space="preserve">Приложение 1.3** </w:t>
      </w:r>
    </w:p>
    <w:p w:rsidR="00F33976" w:rsidRPr="00FA6464" w:rsidRDefault="00F33976" w:rsidP="00F33976">
      <w:pPr>
        <w:jc w:val="right"/>
        <w:rPr>
          <w:rFonts w:ascii="GHEA Grapalat" w:hAnsi="GHEA Grapalat"/>
          <w:b/>
        </w:rPr>
      </w:pPr>
      <w:r w:rsidRPr="001439BD">
        <w:rPr>
          <w:rFonts w:ascii="GHEA Grapalat" w:hAnsi="GHEA Grapalat"/>
          <w:b/>
        </w:rPr>
        <w:t>к Приглашению на открытый конкурс</w:t>
      </w:r>
    </w:p>
    <w:p w:rsidR="00D36D93" w:rsidRPr="003A4668" w:rsidRDefault="00F33976" w:rsidP="00D36D93">
      <w:pPr>
        <w:pStyle w:val="BodyTextIndent"/>
        <w:widowControl w:val="0"/>
        <w:spacing w:after="160" w:line="240" w:lineRule="auto"/>
        <w:ind w:left="3969"/>
        <w:rPr>
          <w:rFonts w:ascii="GHEA Grapalat" w:hAnsi="GHEA Grapalat"/>
          <w:b/>
          <w:sz w:val="24"/>
          <w:szCs w:val="24"/>
        </w:rPr>
      </w:pPr>
      <w:r w:rsidRPr="009044F1">
        <w:rPr>
          <w:rFonts w:ascii="GHEA Grapalat" w:hAnsi="GHEA Grapalat"/>
          <w:b/>
          <w:sz w:val="24"/>
          <w:szCs w:val="24"/>
        </w:rPr>
        <w:t xml:space="preserve">под кодом </w:t>
      </w:r>
      <w:r w:rsidR="00D36D93" w:rsidRPr="003A4668">
        <w:rPr>
          <w:rFonts w:ascii="GHEA Grapalat" w:hAnsi="GHEA Grapalat"/>
          <w:b/>
          <w:sz w:val="24"/>
          <w:szCs w:val="24"/>
        </w:rPr>
        <w:t>"КМХК-БМАШДБ-22/</w:t>
      </w:r>
      <w:r w:rsidR="00F87F78">
        <w:rPr>
          <w:rFonts w:ascii="GHEA Grapalat" w:hAnsi="GHEA Grapalat"/>
          <w:b/>
          <w:sz w:val="24"/>
          <w:szCs w:val="24"/>
          <w:lang w:val="hy-AM"/>
        </w:rPr>
        <w:t>4</w:t>
      </w:r>
      <w:r w:rsidR="00551141">
        <w:rPr>
          <w:rFonts w:ascii="GHEA Grapalat" w:hAnsi="GHEA Grapalat"/>
          <w:b/>
          <w:sz w:val="24"/>
          <w:szCs w:val="24"/>
          <w:lang w:val="hy-AM"/>
        </w:rPr>
        <w:t>6</w:t>
      </w:r>
      <w:r w:rsidR="00D36D93" w:rsidRPr="003A4668">
        <w:rPr>
          <w:rFonts w:ascii="GHEA Grapalat" w:hAnsi="GHEA Grapalat"/>
          <w:b/>
          <w:sz w:val="24"/>
          <w:szCs w:val="24"/>
        </w:rPr>
        <w:t>"</w:t>
      </w:r>
    </w:p>
    <w:p w:rsidR="00F33976" w:rsidRPr="009044F1" w:rsidRDefault="00F33976" w:rsidP="00F33976">
      <w:pPr>
        <w:pStyle w:val="Heading3"/>
        <w:keepNext w:val="0"/>
        <w:widowControl w:val="0"/>
        <w:spacing w:after="160" w:line="240" w:lineRule="auto"/>
        <w:ind w:firstLine="567"/>
        <w:jc w:val="right"/>
        <w:rPr>
          <w:rFonts w:ascii="GHEA Grapalat" w:hAnsi="GHEA Grapalat" w:cs="Arial"/>
          <w:b/>
          <w:sz w:val="24"/>
          <w:szCs w:val="24"/>
        </w:rPr>
      </w:pPr>
    </w:p>
    <w:p w:rsidR="00092E73" w:rsidRDefault="00092E73" w:rsidP="00092E73">
      <w:pPr>
        <w:ind w:left="360" w:hanging="360"/>
        <w:jc w:val="center"/>
        <w:rPr>
          <w:rFonts w:ascii="GHEA Grapalat" w:hAnsi="GHEA Grapalat"/>
          <w:b/>
        </w:rPr>
      </w:pPr>
      <w:r>
        <w:rPr>
          <w:rFonts w:ascii="GHEA Grapalat" w:hAnsi="GHEA Grapalat"/>
          <w:b/>
        </w:rPr>
        <w:t>ФОРМА</w:t>
      </w:r>
    </w:p>
    <w:p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092E73" w:rsidRPr="00ED3A13" w:rsidRDefault="00092E73" w:rsidP="00092E73">
      <w:pPr>
        <w:ind w:left="360" w:hanging="360"/>
        <w:jc w:val="center"/>
        <w:rPr>
          <w:rFonts w:ascii="GHEA Grapalat" w:eastAsia="GHEA Grapalat" w:hAnsi="GHEA Grapalat" w:cs="GHEA Grapalat"/>
          <w:b/>
        </w:rPr>
      </w:pPr>
    </w:p>
    <w:p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ind w:left="993" w:hanging="851"/>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487"/>
        </w:trPr>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rPr>
          <w:rFonts w:ascii="GHEA Grapalat" w:eastAsia="GHEA Grapalat" w:hAnsi="GHEA Grapalat" w:cs="GHEA Grapalat"/>
        </w:rPr>
      </w:pPr>
    </w:p>
    <w:p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361"/>
        </w:trPr>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EF765D"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rsidTr="007D52DB">
        <w:trPr>
          <w:trHeight w:val="684"/>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092E73" w:rsidRPr="006B364D"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F10CBA"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rsidTr="007D52DB">
        <w:tc>
          <w:tcPr>
            <w:tcW w:w="9016" w:type="dxa"/>
            <w:gridSpan w:val="2"/>
            <w:vAlign w:val="center"/>
          </w:tcPr>
          <w:p w:rsidR="00092E73" w:rsidRPr="00FD1EE4" w:rsidRDefault="00EF765D"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EF765D"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rsidTr="007D52DB">
        <w:trPr>
          <w:trHeight w:val="684"/>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092E73" w:rsidRPr="00C843BA"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C843BA"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rsidTr="007D52DB">
        <w:tc>
          <w:tcPr>
            <w:tcW w:w="9016" w:type="dxa"/>
            <w:gridSpan w:val="2"/>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rsidTr="007D52DB">
        <w:tc>
          <w:tcPr>
            <w:tcW w:w="9016" w:type="dxa"/>
            <w:gridSpan w:val="2"/>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rsidTr="007D52DB">
        <w:tc>
          <w:tcPr>
            <w:tcW w:w="9016" w:type="dxa"/>
            <w:gridSpan w:val="2"/>
            <w:vAlign w:val="center"/>
          </w:tcPr>
          <w:p w:rsidR="00092E73" w:rsidRPr="00FD1EE4" w:rsidRDefault="00EF765D"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092E73" w:rsidRPr="00B23852"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rsidR="00092E73" w:rsidRPr="00FD1EE4" w:rsidRDefault="00EF765D"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092E73" w:rsidRPr="005600B4"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rsidR="00092E73" w:rsidRPr="005600B4" w:rsidRDefault="00EF765D"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rPr>
          <w:trHeight w:val="853"/>
        </w:trPr>
        <w:tc>
          <w:tcPr>
            <w:tcW w:w="2835" w:type="dxa"/>
            <w:vMerge w:val="restart"/>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bl>
    <w:p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rsidTr="007D52DB">
        <w:tc>
          <w:tcPr>
            <w:tcW w:w="9016" w:type="dxa"/>
            <w:shd w:val="clear" w:color="auto" w:fill="DBE5F1" w:themeFill="accent1" w:themeFillTint="33"/>
          </w:tcPr>
          <w:p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rsidTr="007D52DB">
        <w:trPr>
          <w:trHeight w:val="10187"/>
        </w:trPr>
        <w:tc>
          <w:tcPr>
            <w:tcW w:w="9016" w:type="dxa"/>
          </w:tcPr>
          <w:p w:rsidR="00092E73" w:rsidRPr="00FD1EE4" w:rsidRDefault="00092E73" w:rsidP="007D52DB">
            <w:pPr>
              <w:rPr>
                <w:rFonts w:ascii="GHEA Grapalat" w:eastAsia="GHEA Grapalat" w:hAnsi="GHEA Grapalat" w:cs="GHEA Grapalat"/>
                <w:b/>
                <w:color w:val="000000"/>
              </w:rPr>
            </w:pPr>
          </w:p>
        </w:tc>
      </w:tr>
    </w:tbl>
    <w:p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rsidR="00092E73" w:rsidRDefault="00092E73" w:rsidP="00092E73">
      <w:pPr>
        <w:rPr>
          <w:rFonts w:ascii="GHEA Grapalat" w:hAnsi="GHEA Grapalat"/>
          <w:b/>
        </w:rPr>
      </w:pPr>
    </w:p>
    <w:p w:rsidR="00092E73" w:rsidRDefault="00092E73" w:rsidP="00092E73">
      <w:pPr>
        <w:rPr>
          <w:rFonts w:ascii="GHEA Grapalat" w:hAnsi="GHEA Grapalat"/>
          <w:b/>
        </w:rPr>
      </w:pPr>
      <w:r>
        <w:rPr>
          <w:rFonts w:ascii="GHEA Grapalat" w:hAnsi="GHEA Grapalat"/>
          <w:b/>
        </w:rPr>
        <w:br w:type="page"/>
      </w:r>
    </w:p>
    <w:p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092E73" w:rsidRPr="00490465" w:rsidRDefault="00092E73" w:rsidP="00092E73">
      <w:pPr>
        <w:spacing w:line="360" w:lineRule="auto"/>
        <w:jc w:val="center"/>
        <w:rPr>
          <w:rFonts w:ascii="GHEA Grapalat" w:hAnsi="GHEA Grapalat"/>
          <w:b/>
          <w:sz w:val="28"/>
          <w:szCs w:val="28"/>
          <w:lang w:val="hy-AM"/>
        </w:rPr>
      </w:pP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092E73">
        <w:rPr>
          <w:rFonts w:ascii="GHEA Grapalat" w:hAnsi="GHEA Grapalat"/>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092E73">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xml:space="preserve">. В этом </w:t>
      </w:r>
      <w:r w:rsidRPr="00092E73">
        <w:rPr>
          <w:rFonts w:ascii="GHEA Grapalat" w:hAnsi="GHEA Grapalat"/>
        </w:rPr>
        <w:lastRenderedPageBreak/>
        <w:t>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lastRenderedPageBreak/>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92E73" w:rsidRDefault="00092E73" w:rsidP="00092E73">
      <w:pPr>
        <w:contextualSpacing/>
        <w:jc w:val="both"/>
        <w:rPr>
          <w:rFonts w:ascii="GHEA Grapalat" w:hAnsi="GHEA Grapalat"/>
          <w:sz w:val="28"/>
          <w:szCs w:val="28"/>
        </w:rPr>
      </w:pPr>
    </w:p>
    <w:p w:rsidR="00092E73" w:rsidRDefault="00092E73" w:rsidP="00092E73">
      <w:pPr>
        <w:contextualSpacing/>
        <w:jc w:val="both"/>
        <w:rPr>
          <w:rFonts w:ascii="GHEA Grapalat" w:hAnsi="GHEA Grapalat"/>
          <w:sz w:val="28"/>
          <w:szCs w:val="28"/>
        </w:rPr>
      </w:pPr>
    </w:p>
    <w:p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092E73" w:rsidRDefault="00092E73" w:rsidP="00092E73">
      <w:pPr>
        <w:rPr>
          <w:rFonts w:ascii="GHEA Grapalat" w:hAnsi="GHEA Grapalat"/>
          <w:b/>
        </w:rPr>
      </w:pPr>
    </w:p>
    <w:p w:rsidR="00092E73" w:rsidRDefault="00092E73" w:rsidP="00092E7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D36D93" w:rsidRPr="003A4668" w:rsidRDefault="00B2572B" w:rsidP="00D36D93">
      <w:pPr>
        <w:pStyle w:val="BodyTextIndent"/>
        <w:widowControl w:val="0"/>
        <w:spacing w:after="160" w:line="240" w:lineRule="auto"/>
        <w:ind w:left="3969"/>
        <w:rPr>
          <w:rFonts w:ascii="GHEA Grapalat" w:hAnsi="GHEA Grapalat"/>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36D93" w:rsidRPr="003A4668">
        <w:rPr>
          <w:rFonts w:ascii="GHEA Grapalat" w:hAnsi="GHEA Grapalat"/>
          <w:b/>
          <w:sz w:val="24"/>
          <w:szCs w:val="24"/>
        </w:rPr>
        <w:t>"КМХК-БМАШДБ-22/</w:t>
      </w:r>
      <w:r w:rsidR="00895659">
        <w:rPr>
          <w:rFonts w:ascii="GHEA Grapalat" w:hAnsi="GHEA Grapalat"/>
          <w:b/>
          <w:sz w:val="24"/>
          <w:szCs w:val="24"/>
          <w:lang w:val="hy-AM"/>
        </w:rPr>
        <w:t>52</w:t>
      </w:r>
      <w:r w:rsidR="00D36D93" w:rsidRPr="003A4668">
        <w:rPr>
          <w:rFonts w:ascii="GHEA Grapalat" w:hAnsi="GHEA Grapalat"/>
          <w:b/>
          <w:sz w:val="24"/>
          <w:szCs w:val="24"/>
        </w:rPr>
        <w:t>"</w:t>
      </w:r>
    </w:p>
    <w:p w:rsidR="00B2572B" w:rsidRPr="009044F1" w:rsidRDefault="00B2572B" w:rsidP="00D36D93">
      <w:pPr>
        <w:pStyle w:val="BodyTextIndent3"/>
        <w:widowControl w:val="0"/>
        <w:spacing w:after="160" w:line="240" w:lineRule="auto"/>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460F35" w:rsidRPr="003A4668" w:rsidRDefault="00B2572B" w:rsidP="00460F35">
      <w:pPr>
        <w:pStyle w:val="BodyTextIndent"/>
        <w:widowControl w:val="0"/>
        <w:spacing w:after="160" w:line="240" w:lineRule="auto"/>
        <w:ind w:left="3969"/>
        <w:rPr>
          <w:rFonts w:ascii="GHEA Grapalat" w:hAnsi="GHEA Grapalat"/>
          <w:b/>
          <w:sz w:val="24"/>
          <w:szCs w:val="24"/>
        </w:rPr>
      </w:pPr>
      <w:r w:rsidRPr="005744FC">
        <w:rPr>
          <w:rFonts w:ascii="GHEA Grapalat" w:hAnsi="GHEA Grapalat"/>
          <w:spacing w:val="-6"/>
        </w:rPr>
        <w:t xml:space="preserve">Рассмотрев приглашение на открытый конкурс под кодом </w:t>
      </w:r>
      <w:r w:rsidR="00460F35" w:rsidRPr="003A4668">
        <w:rPr>
          <w:rFonts w:ascii="GHEA Grapalat" w:hAnsi="GHEA Grapalat"/>
          <w:b/>
          <w:sz w:val="24"/>
          <w:szCs w:val="24"/>
        </w:rPr>
        <w:t>"КМХК-БМАШДБ-22/</w:t>
      </w:r>
      <w:r w:rsidR="00460F35">
        <w:rPr>
          <w:rFonts w:ascii="GHEA Grapalat" w:hAnsi="GHEA Grapalat"/>
          <w:b/>
          <w:sz w:val="24"/>
          <w:szCs w:val="24"/>
          <w:lang w:val="hy-AM"/>
        </w:rPr>
        <w:t>52</w:t>
      </w:r>
      <w:r w:rsidR="00460F35" w:rsidRPr="003A4668">
        <w:rPr>
          <w:rFonts w:ascii="GHEA Grapalat" w:hAnsi="GHEA Grapalat"/>
          <w:b/>
          <w:sz w:val="24"/>
          <w:szCs w:val="24"/>
        </w:rPr>
        <w:t>"</w:t>
      </w:r>
    </w:p>
    <w:p w:rsidR="005744FC" w:rsidRPr="000F6C24"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rsidTr="00387F87">
        <w:trPr>
          <w:trHeight w:val="916"/>
          <w:jc w:val="center"/>
        </w:trPr>
        <w:tc>
          <w:tcPr>
            <w:tcW w:w="1368"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F7253" w:rsidRPr="00B138F3" w:rsidRDefault="00B217BB" w:rsidP="00D36D93">
      <w:pPr>
        <w:rPr>
          <w:rFonts w:ascii="GHEA Grapalat" w:eastAsiaTheme="minorHAnsi" w:hAnsi="GHEA Grapalat" w:cstheme="minorBidi"/>
          <w:lang w:val="hy-AM"/>
        </w:rPr>
      </w:pPr>
      <w:r>
        <w:rPr>
          <w:rFonts w:ascii="GHEA Grapalat" w:hAnsi="GHEA Grapalat"/>
          <w:b/>
        </w:rPr>
        <w:br w:type="page"/>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Default="00520508" w:rsidP="00520508">
      <w:pPr>
        <w:rPr>
          <w:rFonts w:ascii="GHEA Grapalat" w:hAnsi="GHEA Grapalat"/>
          <w:i/>
          <w:sz w:val="22"/>
          <w:szCs w:val="22"/>
        </w:rPr>
      </w:pPr>
    </w:p>
    <w:p w:rsidR="00520508" w:rsidRDefault="00520508" w:rsidP="00520508">
      <w:pPr>
        <w:rPr>
          <w:ins w:id="12" w:author="Vardan" w:date="2020-06-02T23:01:00Z"/>
          <w:rFonts w:ascii="GHEA Grapalat" w:hAnsi="GHEA Grapalat"/>
          <w:i/>
          <w:sz w:val="22"/>
          <w:szCs w:val="22"/>
        </w:rPr>
      </w:pPr>
      <w:ins w:id="13" w:author="Vardan" w:date="2020-06-02T23:01:00Z">
        <w:r>
          <w:rPr>
            <w:rFonts w:ascii="GHEA Grapalat" w:hAnsi="GHEA Grapalat"/>
            <w:i/>
            <w:sz w:val="22"/>
            <w:szCs w:val="22"/>
          </w:rPr>
          <w:br w:type="page"/>
        </w:r>
      </w:ins>
    </w:p>
    <w:p w:rsidR="003D2FE2" w:rsidRPr="00572A5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rsidR="003D0722" w:rsidRPr="007E1189" w:rsidRDefault="003D2FE2" w:rsidP="003D0722">
      <w:pPr>
        <w:pStyle w:val="BodyTextIndent"/>
        <w:widowControl w:val="0"/>
        <w:spacing w:after="160" w:line="240" w:lineRule="auto"/>
        <w:ind w:left="3969"/>
        <w:rPr>
          <w:rFonts w:ascii="GHEA Grapalat" w:hAnsi="GHEA Grapalat"/>
          <w:b/>
          <w:sz w:val="24"/>
          <w:szCs w:val="24"/>
          <w:lang w:val="hy-AM"/>
        </w:rPr>
      </w:pPr>
      <w:r w:rsidRPr="00594D27">
        <w:rPr>
          <w:rFonts w:ascii="GHEA Grapalat" w:hAnsi="GHEA Grapalat"/>
          <w:b/>
          <w:sz w:val="22"/>
          <w:szCs w:val="22"/>
        </w:rPr>
        <w:t>к Приглашению на открытый конкурс</w:t>
      </w:r>
      <w:r w:rsidRPr="00594D27">
        <w:rPr>
          <w:rFonts w:ascii="GHEA Grapalat" w:hAnsi="GHEA Grapalat" w:cs="GHEA Grapalat"/>
          <w:b/>
          <w:sz w:val="22"/>
          <w:szCs w:val="22"/>
        </w:rPr>
        <w:br/>
      </w:r>
      <w:r w:rsidRPr="00594D27">
        <w:rPr>
          <w:rFonts w:ascii="GHEA Grapalat" w:hAnsi="GHEA Grapalat"/>
          <w:b/>
          <w:sz w:val="22"/>
          <w:szCs w:val="22"/>
        </w:rPr>
        <w:t xml:space="preserve">под кодом </w:t>
      </w:r>
      <w:r w:rsidR="001C03EA">
        <w:rPr>
          <w:rFonts w:ascii="GHEA Grapalat" w:hAnsi="GHEA Grapalat"/>
          <w:b/>
          <w:sz w:val="24"/>
          <w:szCs w:val="24"/>
        </w:rPr>
        <w:t>"КМХК-БМАШДБ-22/</w:t>
      </w:r>
      <w:r w:rsidR="007E1189">
        <w:rPr>
          <w:rFonts w:ascii="GHEA Grapalat" w:hAnsi="GHEA Grapalat"/>
          <w:b/>
          <w:sz w:val="24"/>
          <w:szCs w:val="24"/>
          <w:lang w:val="hy-AM"/>
        </w:rPr>
        <w:t>52</w:t>
      </w:r>
    </w:p>
    <w:p w:rsidR="003D2FE2" w:rsidRPr="00594D27" w:rsidRDefault="003D2FE2" w:rsidP="003D2FE2">
      <w:pPr>
        <w:widowControl w:val="0"/>
        <w:spacing w:after="160"/>
        <w:contextualSpacing/>
        <w:jc w:val="right"/>
        <w:rPr>
          <w:rFonts w:ascii="GHEA Grapalat" w:hAnsi="GHEA Grapalat" w:cs="GHEA Grapalat"/>
          <w:b/>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w:t>
      </w:r>
      <w:r w:rsidRPr="00B138F3">
        <w:rPr>
          <w:rFonts w:ascii="GHEA Grapalat" w:hAnsi="GHEA Grapalat"/>
          <w:sz w:val="22"/>
          <w:szCs w:val="22"/>
        </w:rPr>
        <w:lastRenderedPageBreak/>
        <w:t xml:space="preserve">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rsidR="004D5A00" w:rsidRPr="00CC28E2" w:rsidRDefault="002849A6" w:rsidP="004D5A0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rsidR="002849A6" w:rsidRPr="00CC28E2" w:rsidRDefault="002849A6" w:rsidP="004D5A00">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rsidR="002849A6" w:rsidRPr="00CC28E2" w:rsidRDefault="002849A6" w:rsidP="004D5A00">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rsidR="002849A6" w:rsidRPr="00CC28E2" w:rsidRDefault="002849A6" w:rsidP="002849A6">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rsidR="00C5310C" w:rsidRPr="00D847AB" w:rsidRDefault="00C5310C" w:rsidP="00C531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rsidR="00C5310C" w:rsidRPr="00B138F3" w:rsidRDefault="00C5310C" w:rsidP="00C531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rsidR="00C5310C" w:rsidRDefault="002D7881" w:rsidP="00D847AB">
      <w:pPr>
        <w:widowControl w:val="0"/>
        <w:spacing w:after="160"/>
        <w:ind w:right="4250"/>
        <w:rPr>
          <w:rFonts w:ascii="GHEA Grapalat" w:hAnsi="GHEA Grapalat"/>
          <w:sz w:val="22"/>
          <w:szCs w:val="22"/>
        </w:rPr>
      </w:pPr>
      <w:r w:rsidRPr="007D0452">
        <w:rPr>
          <w:rFonts w:ascii="GHEA Grapalat" w:hAnsi="GHEA Grapalat"/>
          <w:sz w:val="22"/>
          <w:szCs w:val="22"/>
          <w:vertAlign w:val="superscript"/>
        </w:rPr>
        <w:lastRenderedPageBreak/>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rsidR="002D7881" w:rsidRPr="00B138F3" w:rsidRDefault="002D7881" w:rsidP="002D7881">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B1119D" w:rsidRDefault="00B1119D" w:rsidP="00D847AB">
      <w:pPr>
        <w:widowControl w:val="0"/>
        <w:spacing w:after="160"/>
        <w:ind w:right="4250"/>
        <w:rPr>
          <w:rFonts w:ascii="GHEA Grapalat" w:hAnsi="GHEA Grapalat"/>
          <w:sz w:val="22"/>
          <w:szCs w:val="22"/>
        </w:rPr>
      </w:pPr>
    </w:p>
    <w:p w:rsidR="00B1119D" w:rsidRPr="00B138F3" w:rsidRDefault="00B1119D" w:rsidP="00D847AB">
      <w:pPr>
        <w:widowControl w:val="0"/>
        <w:spacing w:after="160"/>
        <w:ind w:right="4250"/>
        <w:rPr>
          <w:rFonts w:ascii="GHEA Grapalat" w:hAnsi="GHEA Grapalat"/>
          <w:sz w:val="22"/>
          <w:szCs w:val="22"/>
        </w:rPr>
      </w:pPr>
    </w:p>
    <w:p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rsidR="002849A6" w:rsidRPr="004D5A00" w:rsidRDefault="002849A6" w:rsidP="003D2FE2">
      <w:pPr>
        <w:widowControl w:val="0"/>
        <w:tabs>
          <w:tab w:val="left" w:pos="1134"/>
        </w:tabs>
        <w:spacing w:after="160"/>
        <w:ind w:firstLine="567"/>
        <w:jc w:val="both"/>
        <w:rPr>
          <w:rFonts w:ascii="GHEA Grapalat" w:hAnsi="GHEA Grapalat"/>
          <w:sz w:val="22"/>
          <w:szCs w:val="22"/>
        </w:rPr>
      </w:pPr>
    </w:p>
    <w:p w:rsidR="002849A6" w:rsidRPr="004D5A00" w:rsidRDefault="002849A6" w:rsidP="003D2FE2">
      <w:pPr>
        <w:widowControl w:val="0"/>
        <w:tabs>
          <w:tab w:val="left" w:pos="1134"/>
        </w:tabs>
        <w:spacing w:after="160"/>
        <w:ind w:firstLine="567"/>
        <w:jc w:val="both"/>
        <w:rPr>
          <w:rFonts w:ascii="GHEA Grapalat" w:hAnsi="GHEA Grapalat"/>
          <w:sz w:val="22"/>
          <w:szCs w:val="22"/>
        </w:rPr>
      </w:pPr>
    </w:p>
    <w:p w:rsidR="002849A6" w:rsidRPr="004D5A00" w:rsidRDefault="002849A6" w:rsidP="003D2FE2">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3D0722" w:rsidRPr="003A4668" w:rsidRDefault="00235549" w:rsidP="003D0722">
      <w:pPr>
        <w:pStyle w:val="BodyTextIndent"/>
        <w:widowControl w:val="0"/>
        <w:spacing w:after="160" w:line="240" w:lineRule="auto"/>
        <w:ind w:left="3969"/>
        <w:rPr>
          <w:rFonts w:ascii="GHEA Grapalat" w:hAnsi="GHEA Grapalat"/>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3D0722" w:rsidRPr="003A4668">
        <w:rPr>
          <w:rFonts w:ascii="GHEA Grapalat" w:hAnsi="GHEA Grapalat"/>
          <w:b/>
          <w:sz w:val="24"/>
          <w:szCs w:val="24"/>
        </w:rPr>
        <w:t>"КМХК-БМАШДБ-22/</w:t>
      </w:r>
      <w:r w:rsidR="001C03EA">
        <w:rPr>
          <w:rFonts w:ascii="GHEA Grapalat" w:hAnsi="GHEA Grapalat"/>
          <w:b/>
          <w:sz w:val="24"/>
          <w:szCs w:val="24"/>
          <w:lang w:val="hy-AM"/>
        </w:rPr>
        <w:t>4</w:t>
      </w:r>
      <w:r w:rsidR="00406BC6">
        <w:rPr>
          <w:rFonts w:ascii="GHEA Grapalat" w:hAnsi="GHEA Grapalat"/>
          <w:b/>
          <w:sz w:val="24"/>
          <w:szCs w:val="24"/>
          <w:lang w:val="hy-AM"/>
        </w:rPr>
        <w:t>6</w:t>
      </w:r>
      <w:r w:rsidR="003D0722" w:rsidRPr="003A4668">
        <w:rPr>
          <w:rFonts w:ascii="GHEA Grapalat" w:hAnsi="GHEA Grapalat"/>
          <w:b/>
          <w:sz w:val="24"/>
          <w:szCs w:val="24"/>
        </w:rPr>
        <w:t>"</w:t>
      </w:r>
    </w:p>
    <w:p w:rsidR="001005B0" w:rsidRPr="00B138F3" w:rsidRDefault="001005B0" w:rsidP="003D0722">
      <w:pPr>
        <w:pStyle w:val="BodyTextIndent3"/>
        <w:widowControl w:val="0"/>
        <w:spacing w:after="160" w:line="240" w:lineRule="auto"/>
        <w:jc w:val="right"/>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lastRenderedPageBreak/>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D0722" w:rsidRPr="003A4668" w:rsidRDefault="000A214C" w:rsidP="003D0722">
      <w:pPr>
        <w:pStyle w:val="BodyTextIndent"/>
        <w:widowControl w:val="0"/>
        <w:spacing w:after="160" w:line="240" w:lineRule="auto"/>
        <w:ind w:left="3969"/>
        <w:rPr>
          <w:rFonts w:ascii="GHEA Grapalat" w:hAnsi="GHEA Grapalat"/>
          <w:b/>
          <w:sz w:val="24"/>
          <w:szCs w:val="24"/>
        </w:rPr>
      </w:pPr>
      <w:r w:rsidRPr="00B138F3">
        <w:rPr>
          <w:rFonts w:ascii="GHEA Grapalat" w:hAnsi="GHEA Grapalat"/>
        </w:rPr>
        <w:t xml:space="preserve">к Приглашению на </w:t>
      </w:r>
      <w:r w:rsidR="008B1233" w:rsidRPr="00B138F3">
        <w:rPr>
          <w:rFonts w:ascii="GHEA Grapalat" w:hAnsi="GHEA Grapalat"/>
        </w:rPr>
        <w:t>открытый конкурс</w:t>
      </w:r>
      <w:r w:rsidRPr="00B138F3">
        <w:rPr>
          <w:rFonts w:ascii="GHEA Grapalat" w:hAnsi="GHEA Grapalat"/>
        </w:rPr>
        <w:br/>
        <w:t xml:space="preserve">под кодом </w:t>
      </w:r>
      <w:r w:rsidR="003D0722" w:rsidRPr="003A4668">
        <w:rPr>
          <w:rFonts w:ascii="GHEA Grapalat" w:hAnsi="GHEA Grapalat"/>
          <w:b/>
          <w:sz w:val="24"/>
          <w:szCs w:val="24"/>
        </w:rPr>
        <w:t>"КМХК-БМАШДБ-22/25"</w:t>
      </w:r>
    </w:p>
    <w:p w:rsidR="00AF4211" w:rsidRPr="002A4554" w:rsidRDefault="00AF4211" w:rsidP="003D0722">
      <w:pPr>
        <w:widowControl w:val="0"/>
        <w:spacing w:after="160"/>
        <w:jc w:val="right"/>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65E0" w:rsidRPr="00572A57" w:rsidRDefault="007965E0"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7965E0" w:rsidRPr="00572A57" w:rsidRDefault="007965E0" w:rsidP="000A214C">
      <w:pPr>
        <w:widowControl w:val="0"/>
        <w:spacing w:after="160"/>
        <w:jc w:val="center"/>
        <w:rPr>
          <w:rFonts w:ascii="GHEA Grapalat" w:hAnsi="GHEA Grapalat"/>
          <w:b/>
        </w:rPr>
      </w:pPr>
    </w:p>
    <w:p w:rsidR="007965E0" w:rsidRPr="00572A57" w:rsidRDefault="007965E0" w:rsidP="000A214C">
      <w:pPr>
        <w:widowControl w:val="0"/>
        <w:spacing w:after="160"/>
        <w:jc w:val="center"/>
        <w:rPr>
          <w:rFonts w:ascii="GHEA Grapalat" w:hAnsi="GHEA Grapalat"/>
          <w:b/>
        </w:rPr>
      </w:pPr>
    </w:p>
    <w:p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rsidR="007965E0" w:rsidRPr="00572A57" w:rsidRDefault="007965E0" w:rsidP="000A214C">
      <w:pPr>
        <w:widowControl w:val="0"/>
        <w:spacing w:after="160"/>
        <w:jc w:val="center"/>
        <w:rPr>
          <w:rFonts w:ascii="GHEA Grapalat" w:hAnsi="GHEA Grapalat" w:cs="GHEA Grapalat"/>
          <w:b/>
          <w:bCs/>
        </w:rPr>
      </w:pPr>
    </w:p>
    <w:p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9215EA" w:rsidRPr="009A02B3" w:rsidRDefault="009215EA" w:rsidP="009215EA">
      <w:pPr>
        <w:widowControl w:val="0"/>
        <w:spacing w:after="160"/>
        <w:ind w:firstLine="567"/>
        <w:jc w:val="right"/>
        <w:rPr>
          <w:rFonts w:ascii="GHEA Grapalat" w:hAnsi="GHEA Grapalat" w:cs="Arial"/>
          <w:b/>
          <w:lang w:val="hy-AM"/>
        </w:rPr>
      </w:pPr>
      <w:r w:rsidRPr="009A02B3">
        <w:rPr>
          <w:rFonts w:ascii="GHEA Grapalat" w:hAnsi="GHEA Grapalat"/>
          <w:b/>
        </w:rPr>
        <w:lastRenderedPageBreak/>
        <w:t>Приложение № 5</w:t>
      </w:r>
      <w:r w:rsidRPr="009A02B3">
        <w:rPr>
          <w:rFonts w:ascii="GHEA Grapalat" w:hAnsi="GHEA Grapalat"/>
          <w:b/>
          <w:lang w:val="hy-AM"/>
        </w:rPr>
        <w:t>.2</w:t>
      </w:r>
    </w:p>
    <w:p w:rsidR="003D0722" w:rsidRPr="003D0722" w:rsidRDefault="009215EA" w:rsidP="003D0722">
      <w:pPr>
        <w:pStyle w:val="BodyTextIndent"/>
        <w:widowControl w:val="0"/>
        <w:spacing w:after="160" w:line="240" w:lineRule="auto"/>
        <w:ind w:left="3969"/>
        <w:rPr>
          <w:rFonts w:ascii="GHEA Grapalat" w:hAnsi="GHEA Grapalat"/>
          <w:b/>
          <w:sz w:val="18"/>
          <w:szCs w:val="18"/>
        </w:rPr>
      </w:pPr>
      <w:r w:rsidRPr="009A02B3">
        <w:rPr>
          <w:rFonts w:ascii="GHEA Grapalat" w:hAnsi="GHEA Grapalat"/>
          <w:b/>
          <w:sz w:val="24"/>
          <w:szCs w:val="24"/>
        </w:rPr>
        <w:t xml:space="preserve">к Приглашению под кодом </w:t>
      </w:r>
      <w:r w:rsidR="003D0722" w:rsidRPr="003A4668">
        <w:rPr>
          <w:rFonts w:ascii="GHEA Grapalat" w:hAnsi="GHEA Grapalat"/>
          <w:b/>
          <w:sz w:val="24"/>
          <w:szCs w:val="24"/>
        </w:rPr>
        <w:t>"</w:t>
      </w:r>
      <w:r w:rsidR="003D0722" w:rsidRPr="003D0722">
        <w:rPr>
          <w:rFonts w:ascii="GHEA Grapalat" w:hAnsi="GHEA Grapalat"/>
          <w:b/>
          <w:sz w:val="18"/>
          <w:szCs w:val="18"/>
        </w:rPr>
        <w:t>КМХК-БМАШДБ-22/</w:t>
      </w:r>
      <w:r w:rsidR="001C03EA">
        <w:rPr>
          <w:rFonts w:ascii="GHEA Grapalat" w:hAnsi="GHEA Grapalat"/>
          <w:b/>
          <w:sz w:val="18"/>
          <w:szCs w:val="18"/>
          <w:lang w:val="hy-AM"/>
        </w:rPr>
        <w:t>4</w:t>
      </w:r>
      <w:r w:rsidR="00406BC6">
        <w:rPr>
          <w:rFonts w:ascii="GHEA Grapalat" w:hAnsi="GHEA Grapalat"/>
          <w:b/>
          <w:sz w:val="18"/>
          <w:szCs w:val="18"/>
          <w:lang w:val="hy-AM"/>
        </w:rPr>
        <w:t>6</w:t>
      </w:r>
      <w:r w:rsidR="003D0722" w:rsidRPr="003D0722">
        <w:rPr>
          <w:rFonts w:ascii="GHEA Grapalat" w:hAnsi="GHEA Grapalat"/>
          <w:b/>
          <w:sz w:val="18"/>
          <w:szCs w:val="18"/>
        </w:rPr>
        <w:t>"</w:t>
      </w:r>
    </w:p>
    <w:p w:rsidR="009215EA" w:rsidRPr="009A02B3" w:rsidRDefault="009215EA" w:rsidP="003D0722">
      <w:pPr>
        <w:pStyle w:val="BodyTextIndent3"/>
        <w:widowControl w:val="0"/>
        <w:spacing w:after="160" w:line="240" w:lineRule="auto"/>
        <w:jc w:val="right"/>
        <w:rPr>
          <w:rFonts w:ascii="GHEA Grapalat" w:hAnsi="GHEA Grapalat"/>
          <w:b/>
        </w:rPr>
      </w:pPr>
    </w:p>
    <w:p w:rsidR="009215EA" w:rsidRPr="009A02B3" w:rsidRDefault="009215EA" w:rsidP="009215EA">
      <w:pPr>
        <w:pStyle w:val="BodyTextIndent3"/>
        <w:widowControl w:val="0"/>
        <w:spacing w:after="160" w:line="240" w:lineRule="auto"/>
        <w:jc w:val="center"/>
        <w:rPr>
          <w:rFonts w:ascii="GHEA Grapalat" w:hAnsi="GHEA Grapalat"/>
          <w:sz w:val="24"/>
          <w:szCs w:val="24"/>
          <w:lang w:val="hy-AM"/>
        </w:rPr>
      </w:pPr>
      <w:r w:rsidRPr="009A02B3">
        <w:rPr>
          <w:rFonts w:ascii="GHEA Grapalat" w:hAnsi="GHEA Grapalat"/>
          <w:sz w:val="24"/>
          <w:szCs w:val="24"/>
        </w:rPr>
        <w:t xml:space="preserve">ГАРАНТИЯ </w:t>
      </w:r>
      <w:r w:rsidRPr="009A02B3">
        <w:rPr>
          <w:rFonts w:ascii="GHEA Grapalat" w:hAnsi="GHEA Grapalat"/>
          <w:sz w:val="24"/>
          <w:szCs w:val="24"/>
          <w:lang w:val="en-US"/>
        </w:rPr>
        <w:t>N</w:t>
      </w:r>
      <w:r w:rsidRPr="009A02B3">
        <w:rPr>
          <w:rFonts w:ascii="GHEA Grapalat" w:hAnsi="GHEA Grapalat"/>
          <w:sz w:val="24"/>
          <w:szCs w:val="24"/>
          <w:lang w:val="hy-AM"/>
        </w:rPr>
        <w:t>________</w:t>
      </w:r>
    </w:p>
    <w:p w:rsidR="009215EA" w:rsidRPr="009A02B3" w:rsidRDefault="009215EA" w:rsidP="009215EA">
      <w:pPr>
        <w:widowControl w:val="0"/>
        <w:spacing w:after="160"/>
        <w:ind w:left="567" w:right="565"/>
        <w:jc w:val="center"/>
        <w:rPr>
          <w:rFonts w:ascii="GHEA Grapalat" w:hAnsi="GHEA Grapalat"/>
          <w:b/>
        </w:rPr>
      </w:pPr>
      <w:r w:rsidRPr="009A02B3">
        <w:rPr>
          <w:rFonts w:ascii="GHEA Grapalat" w:hAnsi="GHEA Grapalat"/>
          <w:b/>
        </w:rPr>
        <w:t xml:space="preserve">(обеспечение </w:t>
      </w:r>
      <w:r w:rsidR="004216C5" w:rsidRPr="009A02B3">
        <w:rPr>
          <w:rFonts w:ascii="GHEA Grapalat" w:hAnsi="GHEA Grapalat"/>
          <w:b/>
        </w:rPr>
        <w:t>предоплаты</w:t>
      </w:r>
      <w:r w:rsidRPr="009A02B3">
        <w:rPr>
          <w:rFonts w:ascii="GHEA Grapalat" w:hAnsi="GHEA Grapalat"/>
          <w:b/>
        </w:rPr>
        <w:t>)</w:t>
      </w:r>
    </w:p>
    <w:p w:rsidR="009215EA" w:rsidRPr="009A02B3" w:rsidRDefault="009215EA" w:rsidP="009215EA">
      <w:pPr>
        <w:widowControl w:val="0"/>
        <w:spacing w:after="160"/>
        <w:ind w:left="567" w:right="565"/>
        <w:jc w:val="center"/>
        <w:rPr>
          <w:rFonts w:ascii="GHEA Grapalat" w:hAnsi="GHEA Grapalat"/>
          <w:b/>
        </w:rPr>
      </w:pPr>
    </w:p>
    <w:p w:rsidR="008051B3" w:rsidRPr="009A02B3" w:rsidRDefault="008051B3" w:rsidP="008051B3">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9A02B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9A02B3">
        <w:rPr>
          <w:rFonts w:eastAsiaTheme="minorHAnsi" w:cstheme="minorBidi"/>
        </w:rPr>
        <w:t>N</w:t>
      </w:r>
      <w:r w:rsidRPr="009A02B3">
        <w:rPr>
          <w:rFonts w:eastAsiaTheme="minorHAnsi" w:cstheme="minorBidi"/>
          <w:lang w:val="hy-AM"/>
        </w:rPr>
        <w:t xml:space="preserve">  </w:t>
      </w:r>
      <w:r w:rsidRPr="009A02B3">
        <w:rPr>
          <w:rStyle w:val="Strong"/>
          <w:rFonts w:ascii="GHEA Grapalat" w:hAnsi="GHEA Grapalat"/>
          <w:sz w:val="20"/>
          <w:szCs w:val="20"/>
          <w:u w:val="single"/>
          <w:lang w:val="hy-AM"/>
        </w:rPr>
        <w:tab/>
      </w:r>
      <w:r w:rsidRPr="009A02B3">
        <w:rPr>
          <w:rStyle w:val="Strong"/>
          <w:rFonts w:ascii="GHEA Grapalat" w:hAnsi="GHEA Grapalat"/>
          <w:sz w:val="20"/>
          <w:szCs w:val="20"/>
          <w:u w:val="single"/>
        </w:rPr>
        <w:t>___________</w:t>
      </w:r>
      <w:r w:rsidRPr="009A02B3">
        <w:rPr>
          <w:rFonts w:ascii="GHEA Grapalat" w:eastAsiaTheme="minorHAnsi" w:hAnsi="GHEA Grapalat" w:cstheme="minorBidi"/>
        </w:rPr>
        <w:t>заключаемым между</w:t>
      </w:r>
    </w:p>
    <w:p w:rsidR="008051B3" w:rsidRPr="009A02B3" w:rsidRDefault="008051B3" w:rsidP="008051B3">
      <w:pPr>
        <w:pStyle w:val="NormalWeb"/>
        <w:shd w:val="clear" w:color="auto" w:fill="FFFFFF"/>
        <w:spacing w:before="0" w:beforeAutospacing="0" w:after="0" w:afterAutospacing="0"/>
        <w:jc w:val="both"/>
        <w:rPr>
          <w:rFonts w:ascii="GHEA Grapalat" w:eastAsiaTheme="minorHAnsi" w:hAnsi="GHEA Grapalat" w:cstheme="minorBidi"/>
        </w:rPr>
      </w:pPr>
      <w:r w:rsidRPr="009A02B3">
        <w:rPr>
          <w:rStyle w:val="Strong"/>
          <w:rFonts w:ascii="GHEA Grapalat" w:hAnsi="GHEA Grapalat"/>
          <w:sz w:val="20"/>
          <w:szCs w:val="20"/>
        </w:rPr>
        <w:t xml:space="preserve">                                                    </w:t>
      </w:r>
      <w:r w:rsidRPr="009A02B3">
        <w:rPr>
          <w:rStyle w:val="Strong"/>
          <w:rFonts w:ascii="GHEA Grapalat" w:hAnsi="GHEA Grapalat"/>
          <w:b w:val="0"/>
          <w:sz w:val="20"/>
          <w:szCs w:val="20"/>
        </w:rPr>
        <w:t xml:space="preserve">   </w:t>
      </w:r>
      <w:r w:rsidRPr="009A02B3">
        <w:rPr>
          <w:rStyle w:val="Strong"/>
          <w:rFonts w:ascii="GHEA Grapalat" w:hAnsi="GHEA Grapalat"/>
          <w:b w:val="0"/>
          <w:sz w:val="20"/>
          <w:szCs w:val="20"/>
          <w:lang w:val="hy-AM"/>
        </w:rPr>
        <w:tab/>
      </w:r>
      <w:r w:rsidRPr="009A02B3">
        <w:rPr>
          <w:rStyle w:val="Strong"/>
          <w:rFonts w:ascii="GHEA Grapalat" w:hAnsi="GHEA Grapalat"/>
          <w:b w:val="0"/>
          <w:sz w:val="20"/>
          <w:szCs w:val="20"/>
          <w:lang w:val="hy-AM"/>
        </w:rPr>
        <w:tab/>
      </w:r>
      <w:r w:rsidRPr="009A02B3">
        <w:rPr>
          <w:rStyle w:val="Strong"/>
          <w:rFonts w:ascii="GHEA Grapalat" w:hAnsi="GHEA Grapalat"/>
          <w:b w:val="0"/>
          <w:sz w:val="20"/>
          <w:szCs w:val="20"/>
        </w:rPr>
        <w:t xml:space="preserve">           </w:t>
      </w:r>
      <w:r w:rsidRPr="009A02B3">
        <w:rPr>
          <w:rStyle w:val="Strong"/>
          <w:rFonts w:ascii="GHEA Grapalat" w:hAnsi="GHEA Grapalat"/>
          <w:b w:val="0"/>
          <w:sz w:val="16"/>
          <w:szCs w:val="16"/>
        </w:rPr>
        <w:t>номер заключаемого договора</w:t>
      </w:r>
      <w:r w:rsidRPr="009A02B3">
        <w:rPr>
          <w:rFonts w:ascii="GHEA Grapalat" w:eastAsiaTheme="minorHAnsi" w:hAnsi="GHEA Grapalat" w:cstheme="minorBidi"/>
        </w:rPr>
        <w:t xml:space="preserve"> </w:t>
      </w:r>
    </w:p>
    <w:p w:rsidR="008051B3" w:rsidRPr="009A02B3" w:rsidRDefault="008051B3" w:rsidP="008051B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A02B3">
        <w:rPr>
          <w:rFonts w:ascii="GHEA Grapalat" w:hAnsi="GHEA Grapalat"/>
          <w:sz w:val="20"/>
          <w:szCs w:val="20"/>
          <w:u w:val="single"/>
        </w:rPr>
        <w:t>______________________</w:t>
      </w:r>
      <w:r w:rsidRPr="009A02B3">
        <w:rPr>
          <w:rFonts w:ascii="GHEA Grapalat" w:hAnsi="GHEA Grapalat"/>
          <w:sz w:val="20"/>
          <w:szCs w:val="20"/>
          <w:lang w:val="hy-AM"/>
        </w:rPr>
        <w:t xml:space="preserve"> </w:t>
      </w:r>
      <w:r w:rsidRPr="009A02B3">
        <w:rPr>
          <w:rFonts w:ascii="GHEA Grapalat" w:eastAsiaTheme="minorHAnsi" w:hAnsi="GHEA Grapalat" w:cstheme="minorBidi"/>
        </w:rPr>
        <w:t xml:space="preserve">   (далее-бенефициар)   и</w:t>
      </w:r>
      <w:r w:rsidRPr="009A02B3">
        <w:rPr>
          <w:rStyle w:val="Strong"/>
          <w:rFonts w:ascii="GHEA Grapalat" w:hAnsi="GHEA Grapalat"/>
          <w:b w:val="0"/>
          <w:sz w:val="20"/>
          <w:szCs w:val="20"/>
        </w:rPr>
        <w:t xml:space="preserve">   </w:t>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Fonts w:eastAsiaTheme="minorHAnsi" w:cstheme="minorBidi"/>
        </w:rPr>
        <w:t xml:space="preserve">    </w:t>
      </w:r>
    </w:p>
    <w:p w:rsidR="008051B3" w:rsidRPr="009A02B3" w:rsidRDefault="008051B3" w:rsidP="008051B3">
      <w:pPr>
        <w:pStyle w:val="NormalWeb"/>
        <w:shd w:val="clear" w:color="auto" w:fill="FFFFFF"/>
        <w:spacing w:before="0" w:beforeAutospacing="0" w:after="0" w:afterAutospacing="0"/>
        <w:ind w:left="-142"/>
        <w:rPr>
          <w:rStyle w:val="Strong"/>
          <w:rFonts w:ascii="GHEA Grapalat" w:hAnsi="GHEA Grapalat"/>
          <w:b w:val="0"/>
          <w:sz w:val="16"/>
          <w:szCs w:val="16"/>
        </w:rPr>
      </w:pPr>
      <w:r w:rsidRPr="009A02B3">
        <w:rPr>
          <w:rStyle w:val="Strong"/>
          <w:rFonts w:ascii="GHEA Grapalat" w:hAnsi="GHEA Grapalat"/>
          <w:b w:val="0"/>
          <w:sz w:val="18"/>
          <w:szCs w:val="18"/>
        </w:rPr>
        <w:t xml:space="preserve"> </w:t>
      </w:r>
      <w:r w:rsidRPr="009A02B3">
        <w:rPr>
          <w:rStyle w:val="Strong"/>
          <w:rFonts w:ascii="GHEA Grapalat" w:hAnsi="GHEA Grapalat"/>
          <w:b w:val="0"/>
          <w:sz w:val="16"/>
          <w:szCs w:val="16"/>
        </w:rPr>
        <w:t>наименование заказчика                                                                  наименование отобранного участника</w:t>
      </w:r>
    </w:p>
    <w:p w:rsidR="008051B3" w:rsidRPr="009A02B3" w:rsidRDefault="008051B3" w:rsidP="008051B3">
      <w:pPr>
        <w:pStyle w:val="NormalWeb"/>
        <w:shd w:val="clear" w:color="auto" w:fill="FFFFFF"/>
        <w:spacing w:before="0" w:beforeAutospacing="0" w:after="0" w:afterAutospacing="0"/>
        <w:ind w:left="-142"/>
        <w:rPr>
          <w:rFonts w:cs="Sylfaen"/>
          <w:sz w:val="16"/>
          <w:szCs w:val="16"/>
          <w:vertAlign w:val="superscript"/>
          <w:lang w:val="hy-AM"/>
        </w:rPr>
      </w:pPr>
      <w:r w:rsidRPr="009A02B3">
        <w:rPr>
          <w:rStyle w:val="Strong"/>
          <w:rFonts w:ascii="GHEA Grapalat" w:hAnsi="GHEA Grapalat"/>
          <w:b w:val="0"/>
          <w:sz w:val="16"/>
          <w:szCs w:val="16"/>
        </w:rPr>
        <w:t xml:space="preserve">                                                                </w:t>
      </w:r>
      <w:r w:rsidRPr="009A02B3">
        <w:rPr>
          <w:rStyle w:val="Strong"/>
          <w:rFonts w:ascii="GHEA Grapalat" w:hAnsi="GHEA Grapalat"/>
          <w:b w:val="0"/>
          <w:sz w:val="16"/>
          <w:szCs w:val="16"/>
          <w:lang w:val="hy-AM"/>
        </w:rPr>
        <w:tab/>
      </w:r>
    </w:p>
    <w:p w:rsidR="008051B3" w:rsidRPr="009A02B3" w:rsidRDefault="008051B3" w:rsidP="008051B3">
      <w:pPr>
        <w:pStyle w:val="NormalWeb"/>
        <w:shd w:val="clear" w:color="auto" w:fill="FFFFFF"/>
        <w:spacing w:before="0" w:beforeAutospacing="0" w:after="0" w:afterAutospacing="0"/>
        <w:jc w:val="both"/>
        <w:rPr>
          <w:rFonts w:ascii="GHEA Grapalat" w:hAnsi="GHEA Grapalat"/>
          <w:sz w:val="20"/>
          <w:szCs w:val="20"/>
        </w:rPr>
      </w:pPr>
      <w:r w:rsidRPr="009A02B3">
        <w:rPr>
          <w:rFonts w:eastAsiaTheme="minorHAnsi" w:cstheme="minorBidi"/>
        </w:rPr>
        <w:t>(</w:t>
      </w:r>
      <w:r w:rsidRPr="009A02B3">
        <w:rPr>
          <w:rFonts w:ascii="GHEA Grapalat" w:eastAsiaTheme="minorHAnsi" w:hAnsi="GHEA Grapalat" w:cstheme="minorBidi"/>
        </w:rPr>
        <w:t xml:space="preserve">далее-принципал). </w:t>
      </w:r>
    </w:p>
    <w:p w:rsidR="009215EA" w:rsidRPr="00FC3A49"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r w:rsidRPr="00FC3A49">
        <w:rPr>
          <w:rFonts w:eastAsiaTheme="minorHAnsi" w:cstheme="minorBidi"/>
          <w:color w:val="FF0000"/>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215EA" w:rsidRPr="00616AAA" w:rsidRDefault="009215EA" w:rsidP="009215EA">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53782">
        <w:rPr>
          <w:rFonts w:ascii="GHEA Grapalat" w:eastAsiaTheme="minorHAnsi" w:hAnsi="GHEA Grapalat" w:cstheme="minorBidi"/>
        </w:rPr>
        <w:t>пяти</w:t>
      </w:r>
      <w:r w:rsidR="00E53782" w:rsidRPr="00616AAA">
        <w:rPr>
          <w:rFonts w:ascii="GHEA Grapalat" w:eastAsiaTheme="minorHAnsi" w:hAnsi="GHEA Grapalat" w:cstheme="minorBidi"/>
        </w:rPr>
        <w:t xml:space="preserve"> </w:t>
      </w:r>
      <w:r w:rsidRPr="00616AAA">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rsidR="009215EA" w:rsidRPr="00616AAA" w:rsidRDefault="009215EA" w:rsidP="009215E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9215EA" w:rsidRPr="00616AAA" w:rsidRDefault="009215EA" w:rsidP="009215E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r w:rsidRPr="009D55A4">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r w:rsidRPr="009D55A4">
        <w:rPr>
          <w:rFonts w:ascii="GHEA Grapalat" w:eastAsiaTheme="minorHAnsi" w:hAnsi="GHEA Grapalat" w:cstheme="minorBidi"/>
          <w:sz w:val="18"/>
          <w:szCs w:val="18"/>
        </w:rPr>
        <w:t>номер заключаемого договара</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p>
    <w:p w:rsidR="001F46DD" w:rsidRPr="009D55A4" w:rsidRDefault="001F46DD" w:rsidP="001F46DD">
      <w:pPr>
        <w:pStyle w:val="NormalWeb"/>
        <w:shd w:val="clear" w:color="auto" w:fill="FFFFFF"/>
        <w:contextualSpacing/>
        <w:jc w:val="both"/>
        <w:rPr>
          <w:rFonts w:ascii="GHEA Grapalat" w:eastAsiaTheme="minorHAnsi" w:hAnsi="GHEA Grapalat" w:cstheme="minorBidi"/>
          <w:lang w:val="hy-AM"/>
        </w:rPr>
      </w:pPr>
      <w:r w:rsidRPr="009D55A4">
        <w:rPr>
          <w:rFonts w:ascii="GHEA Grapalat" w:eastAsiaTheme="minorHAnsi" w:hAnsi="GHEA Grapalat" w:cstheme="minorBidi"/>
        </w:rPr>
        <w:t xml:space="preserve">и  действует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в</w:t>
      </w:r>
      <w:r w:rsidRPr="009D55A4">
        <w:rPr>
          <w:rFonts w:ascii="GHEA Grapalat" w:hAnsi="GHEA Grapalat"/>
        </w:rPr>
        <w:t>ключительно</w:t>
      </w:r>
      <w:r w:rsidRPr="009D55A4">
        <w:rPr>
          <w:rFonts w:ascii="GHEA Grapalat" w:eastAsiaTheme="minorHAnsi" w:hAnsi="GHEA Grapalat" w:cstheme="minorBidi"/>
        </w:rPr>
        <w:t xml:space="preserve">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до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девяностого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рабочего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дня</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следующего за днем </w:t>
      </w:r>
    </w:p>
    <w:p w:rsidR="001F46DD" w:rsidRPr="009D55A4" w:rsidRDefault="001F46DD" w:rsidP="001F46DD">
      <w:pPr>
        <w:pStyle w:val="NormalWeb"/>
        <w:shd w:val="clear" w:color="auto" w:fill="FFFFFF"/>
        <w:contextualSpacing/>
        <w:jc w:val="both"/>
        <w:rPr>
          <w:rFonts w:ascii="GHEA Grapalat" w:eastAsiaTheme="minorHAnsi" w:hAnsi="GHEA Grapalat" w:cstheme="minorBidi"/>
          <w:sz w:val="18"/>
          <w:szCs w:val="18"/>
          <w:lang w:val="hy-AM"/>
        </w:rPr>
      </w:pPr>
    </w:p>
    <w:p w:rsidR="001F46DD" w:rsidRPr="009D55A4" w:rsidRDefault="001F46DD" w:rsidP="001F46DD">
      <w:pPr>
        <w:pStyle w:val="NormalWeb"/>
        <w:shd w:val="clear" w:color="auto" w:fill="FFFFFF"/>
        <w:contextualSpacing/>
        <w:jc w:val="center"/>
        <w:rPr>
          <w:rFonts w:eastAsiaTheme="minorHAnsi" w:cstheme="minorBidi"/>
        </w:rPr>
      </w:pPr>
      <w:r w:rsidRPr="009D55A4">
        <w:rPr>
          <w:rFonts w:ascii="GHEA Grapalat" w:eastAsiaTheme="minorHAnsi" w:hAnsi="GHEA Grapalat" w:cstheme="minorBidi"/>
          <w:lang w:val="hy-AM"/>
        </w:rPr>
        <w:t>--------------------------------------------------------</w:t>
      </w:r>
      <w:r w:rsidRPr="009D55A4">
        <w:rPr>
          <w:rFonts w:ascii="GHEA Grapalat" w:eastAsiaTheme="minorHAnsi" w:hAnsi="GHEA Grapalat" w:cstheme="minorBidi"/>
        </w:rPr>
        <w:t>------------------</w:t>
      </w:r>
      <w:r w:rsidRPr="009D55A4">
        <w:rPr>
          <w:rFonts w:ascii="GHEA Grapalat" w:eastAsiaTheme="minorHAnsi" w:hAnsi="GHEA Grapalat" w:cstheme="minorBidi"/>
          <w:lang w:val="hy-AM"/>
        </w:rPr>
        <w:t>----------------------</w:t>
      </w:r>
      <w:r w:rsidRPr="009D55A4">
        <w:rPr>
          <w:rFonts w:eastAsiaTheme="minorHAnsi" w:cstheme="minorBidi"/>
        </w:rPr>
        <w:t xml:space="preserve"> </w:t>
      </w:r>
      <w:r w:rsidRPr="009D55A4">
        <w:rPr>
          <w:rFonts w:eastAsiaTheme="minorHAnsi" w:cstheme="minorBidi"/>
          <w:lang w:val="hy-AM"/>
        </w:rPr>
        <w:t>.</w:t>
      </w:r>
      <w:r w:rsidRPr="009D55A4">
        <w:rPr>
          <w:rFonts w:eastAsiaTheme="minorHAnsi" w:cstheme="minorBidi"/>
        </w:rPr>
        <w:t xml:space="preserve">                    </w:t>
      </w:r>
      <w:r w:rsidRPr="009D55A4">
        <w:rPr>
          <w:rFonts w:ascii="GHEA Grapalat" w:hAnsi="GHEA Grapalat"/>
          <w:sz w:val="16"/>
          <w:szCs w:val="16"/>
        </w:rPr>
        <w:t xml:space="preserve"> крайний  срок</w:t>
      </w:r>
      <w:r w:rsidRPr="009D55A4">
        <w:rPr>
          <w:rFonts w:ascii="GHEA Grapalat" w:eastAsiaTheme="minorHAnsi" w:hAnsi="GHEA Grapalat" w:cstheme="minorBidi"/>
          <w:sz w:val="16"/>
          <w:szCs w:val="16"/>
        </w:rPr>
        <w:t xml:space="preserve"> выполнения работ</w:t>
      </w:r>
      <w:r w:rsidRPr="009D55A4">
        <w:rPr>
          <w:rFonts w:ascii="GHEA Grapalat" w:hAnsi="GHEA Grapalat"/>
          <w:sz w:val="16"/>
          <w:szCs w:val="16"/>
        </w:rPr>
        <w:t>, предусмотренн</w:t>
      </w:r>
      <w:r w:rsidR="00A71173">
        <w:rPr>
          <w:rFonts w:ascii="GHEA Grapalat" w:hAnsi="GHEA Grapalat"/>
          <w:sz w:val="16"/>
          <w:szCs w:val="16"/>
        </w:rPr>
        <w:t>ый заключаемым договором</w:t>
      </w:r>
    </w:p>
    <w:p w:rsidR="001F46DD" w:rsidRPr="009D55A4" w:rsidRDefault="001F46DD" w:rsidP="001F46DD">
      <w:pPr>
        <w:pStyle w:val="NormalWeb"/>
        <w:shd w:val="clear" w:color="auto" w:fill="FFFFFF"/>
        <w:contextualSpacing/>
        <w:jc w:val="center"/>
        <w:rPr>
          <w:rFonts w:eastAsiaTheme="minorHAnsi" w:cstheme="minorBidi"/>
        </w:rPr>
      </w:pPr>
    </w:p>
    <w:p w:rsidR="001F46DD" w:rsidRPr="009D55A4" w:rsidRDefault="001F46DD" w:rsidP="001F46DD">
      <w:pPr>
        <w:pStyle w:val="NormalWeb"/>
        <w:shd w:val="clear" w:color="auto" w:fill="FFFFFF"/>
        <w:contextualSpacing/>
        <w:jc w:val="both"/>
        <w:rPr>
          <w:rFonts w:ascii="GHEA Grapalat" w:eastAsiaTheme="minorHAnsi" w:hAnsi="GHEA Grapalat" w:cstheme="minorBidi"/>
        </w:rPr>
      </w:pPr>
      <w:r w:rsidRPr="009D55A4">
        <w:rPr>
          <w:rFonts w:ascii="GHEA Grapalat" w:eastAsiaTheme="minorHAnsi" w:hAnsi="GHEA Grapalat" w:cstheme="minorBidi"/>
        </w:rPr>
        <w:t>В день предоставления гарантии лицо</w:t>
      </w:r>
      <w:r w:rsidR="005E7DD1" w:rsidRPr="009D55A4">
        <w:rPr>
          <w:rFonts w:ascii="GHEA Grapalat" w:eastAsiaTheme="minorHAnsi" w:hAnsi="GHEA Grapalat" w:cstheme="minorBidi"/>
        </w:rPr>
        <w:t>,</w:t>
      </w:r>
      <w:r w:rsidRPr="009D55A4">
        <w:rPr>
          <w:rFonts w:ascii="GHEA Grapalat" w:eastAsiaTheme="minorHAnsi" w:hAnsi="GHEA Grapalat" w:cstheme="minorBidi"/>
        </w:rPr>
        <w:t xml:space="preserve"> выдающее гарантию</w:t>
      </w:r>
      <w:r w:rsidR="005E7DD1" w:rsidRPr="009D55A4">
        <w:rPr>
          <w:rFonts w:ascii="GHEA Grapalat" w:eastAsiaTheme="minorHAnsi" w:hAnsi="GHEA Grapalat" w:cstheme="minorBidi"/>
        </w:rPr>
        <w:t>,</w:t>
      </w:r>
      <w:r w:rsidRPr="009D55A4">
        <w:rPr>
          <w:rFonts w:ascii="GHEA Grapalat" w:eastAsiaTheme="minorHAnsi" w:hAnsi="GHEA Grapalat" w:cstheme="minorBidi"/>
        </w:rPr>
        <w:t xml:space="preserve"> с официального адреса</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электронной почты высылает воспроизведенный (отсканированный) с оригинала </w:t>
      </w:r>
      <w:r w:rsidR="005E7DD1" w:rsidRPr="009D55A4">
        <w:rPr>
          <w:rFonts w:ascii="GHEA Grapalat" w:eastAsiaTheme="minorHAnsi" w:hAnsi="GHEA Grapalat" w:cstheme="minorBidi"/>
        </w:rPr>
        <w:t>настоя</w:t>
      </w:r>
      <w:r w:rsidR="00ED615F">
        <w:rPr>
          <w:rFonts w:ascii="GHEA Grapalat" w:eastAsiaTheme="minorHAnsi" w:hAnsi="GHEA Grapalat" w:cstheme="minorBidi"/>
        </w:rPr>
        <w:t>щ</w:t>
      </w:r>
      <w:r w:rsidR="005E7DD1" w:rsidRPr="009D55A4">
        <w:rPr>
          <w:rFonts w:ascii="GHEA Grapalat" w:eastAsiaTheme="minorHAnsi" w:hAnsi="GHEA Grapalat" w:cstheme="minorBidi"/>
        </w:rPr>
        <w:t xml:space="preserve">ей гарантии </w:t>
      </w:r>
      <w:r w:rsidRPr="009D55A4">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5E7DD1" w:rsidRPr="009D55A4">
        <w:rPr>
          <w:rFonts w:ascii="GHEA Grapalat" w:eastAsiaTheme="minorHAnsi" w:hAnsi="GHEA Grapalat" w:cstheme="minorBidi"/>
        </w:rPr>
        <w:lastRenderedPageBreak/>
        <w:t>в приглашении к процедуре закуп</w:t>
      </w:r>
      <w:r w:rsidRPr="009D55A4">
        <w:rPr>
          <w:rFonts w:ascii="GHEA Grapalat" w:eastAsiaTheme="minorHAnsi" w:hAnsi="GHEA Grapalat" w:cstheme="minorBidi"/>
        </w:rPr>
        <w:t>ок, организованной с целью заключения договора упомянутого в пункте 1 настоящей гарантии.</w:t>
      </w:r>
    </w:p>
    <w:p w:rsidR="009215EA" w:rsidRPr="00B138F3" w:rsidRDefault="009215EA" w:rsidP="009215EA">
      <w:pPr>
        <w:pStyle w:val="NormalWeb"/>
        <w:shd w:val="clear" w:color="auto" w:fill="FFFFFF"/>
        <w:contextualSpacing/>
        <w:jc w:val="both"/>
        <w:rPr>
          <w:rStyle w:val="Strong"/>
          <w:rFonts w:ascii="GHEA Grapalat" w:hAnsi="GHEA Grapalat"/>
          <w:b w:val="0"/>
          <w:bCs w:val="0"/>
          <w:sz w:val="20"/>
          <w:szCs w:val="20"/>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9215EA" w:rsidRPr="00616AAA" w:rsidRDefault="009215EA" w:rsidP="009215EA">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215E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F523A" w:rsidRPr="009049BE" w:rsidRDefault="001F523A" w:rsidP="001F523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049BE">
        <w:rPr>
          <w:rFonts w:ascii="GHEA Grapalat" w:eastAsiaTheme="minorHAnsi" w:hAnsi="GHEA Grapalat" w:cstheme="minorBidi"/>
        </w:rPr>
        <w:t>12. В день предоставления гарантии лицо</w:t>
      </w:r>
      <w:r w:rsidR="00FA5B17" w:rsidRPr="009049BE">
        <w:rPr>
          <w:rFonts w:ascii="GHEA Grapalat" w:eastAsiaTheme="minorHAnsi" w:hAnsi="GHEA Grapalat" w:cstheme="minorBidi"/>
        </w:rPr>
        <w:t>,</w:t>
      </w:r>
      <w:r w:rsidRPr="009049BE">
        <w:rPr>
          <w:rFonts w:ascii="GHEA Grapalat" w:eastAsiaTheme="minorHAnsi" w:hAnsi="GHEA Grapalat" w:cstheme="minorBidi"/>
        </w:rPr>
        <w:t xml:space="preserve"> выдающее гарантию</w:t>
      </w:r>
      <w:r w:rsidR="00FA5B17" w:rsidRPr="009049BE">
        <w:rPr>
          <w:rFonts w:ascii="GHEA Grapalat" w:eastAsiaTheme="minorHAnsi" w:hAnsi="GHEA Grapalat" w:cstheme="minorBidi"/>
        </w:rPr>
        <w:t>,</w:t>
      </w:r>
      <w:r w:rsidRPr="009049BE">
        <w:rPr>
          <w:rFonts w:ascii="GHEA Grapalat" w:eastAsiaTheme="minorHAnsi" w:hAnsi="GHEA Grapalat" w:cstheme="minorBidi"/>
        </w:rPr>
        <w:t xml:space="preserve"> с официального адреса</w:t>
      </w:r>
      <w:r w:rsidRPr="009049BE">
        <w:rPr>
          <w:rFonts w:ascii="GHEA Grapalat" w:eastAsiaTheme="minorHAnsi" w:hAnsi="GHEA Grapalat" w:cstheme="minorBidi"/>
          <w:lang w:val="hy-AM"/>
        </w:rPr>
        <w:t xml:space="preserve"> </w:t>
      </w:r>
      <w:r w:rsidRPr="009049BE">
        <w:rPr>
          <w:rFonts w:ascii="GHEA Grapalat" w:eastAsiaTheme="minorHAnsi" w:hAnsi="GHEA Grapalat" w:cstheme="minorBidi"/>
        </w:rPr>
        <w:t xml:space="preserve">электронной почты высылает воспроизведенный (отсканированный) с оригинала </w:t>
      </w:r>
      <w:r w:rsidR="00FA5B17" w:rsidRPr="009049BE">
        <w:rPr>
          <w:rFonts w:ascii="GHEA Grapalat" w:eastAsiaTheme="minorHAnsi" w:hAnsi="GHEA Grapalat" w:cstheme="minorBidi"/>
        </w:rPr>
        <w:t xml:space="preserve">настоящей гарантии </w:t>
      </w:r>
      <w:r w:rsidRPr="009049BE">
        <w:rPr>
          <w:rFonts w:ascii="GHEA Grapalat" w:eastAsiaTheme="minorHAnsi" w:hAnsi="GHEA Grapalat" w:cstheme="minorBidi"/>
        </w:rPr>
        <w:t>вариант также на адрес электронной почты секретаря (координатора закупок) указанный в приглашении к процедуре закупок под кодом  -----</w:t>
      </w:r>
      <w:r w:rsidR="00F6084A" w:rsidRPr="009049BE">
        <w:rPr>
          <w:rFonts w:ascii="GHEA Grapalat" w:eastAsiaTheme="minorHAnsi" w:hAnsi="GHEA Grapalat" w:cstheme="minorBidi"/>
        </w:rPr>
        <w:t xml:space="preserve">   </w:t>
      </w:r>
      <w:r w:rsidRPr="009049BE">
        <w:rPr>
          <w:rFonts w:ascii="GHEA Grapalat" w:eastAsiaTheme="minorHAnsi" w:hAnsi="GHEA Grapalat" w:cstheme="minorBidi"/>
        </w:rPr>
        <w:t>-------------.</w:t>
      </w:r>
    </w:p>
    <w:p w:rsidR="001F523A" w:rsidRPr="009049BE" w:rsidRDefault="001F523A" w:rsidP="001F523A">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9049BE">
        <w:rPr>
          <w:rFonts w:ascii="GHEA Grapalat" w:eastAsiaTheme="minorHAnsi" w:hAnsi="GHEA Grapalat" w:cstheme="minorBidi"/>
          <w:sz w:val="16"/>
          <w:szCs w:val="16"/>
        </w:rPr>
        <w:t>код процедуры</w:t>
      </w:r>
    </w:p>
    <w:p w:rsidR="009215EA" w:rsidRPr="009049BE"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049BE">
        <w:rPr>
          <w:rFonts w:ascii="GHEA Grapalat" w:hAnsi="GHEA Grapalat"/>
          <w:sz w:val="20"/>
          <w:szCs w:val="20"/>
          <w:lang w:val="hy-AM"/>
        </w:rPr>
        <w:t>Руководитель исполнительного органа</w:t>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p>
    <w:p w:rsidR="009215EA" w:rsidRPr="009049BE" w:rsidRDefault="009215EA" w:rsidP="009215EA">
      <w:pPr>
        <w:pStyle w:val="NormalWeb"/>
        <w:shd w:val="clear" w:color="auto" w:fill="FFFFFF"/>
        <w:spacing w:before="0" w:beforeAutospacing="0" w:after="0" w:afterAutospacing="0"/>
        <w:rPr>
          <w:rFonts w:ascii="GHEA Grapalat" w:hAnsi="GHEA Grapalat" w:cs="Sylfaen"/>
          <w:vertAlign w:val="superscript"/>
        </w:rPr>
      </w:pPr>
      <w:r w:rsidRPr="009049BE">
        <w:rPr>
          <w:rFonts w:ascii="GHEA Grapalat" w:hAnsi="GHEA Grapalat" w:cs="Sylfaen"/>
          <w:vertAlign w:val="superscript"/>
          <w:lang w:val="hy-AM"/>
        </w:rPr>
        <w:t xml:space="preserve">                                                        </w:t>
      </w:r>
      <w:r w:rsidRPr="009049BE">
        <w:rPr>
          <w:rFonts w:ascii="GHEA Grapalat" w:hAnsi="GHEA Grapalat" w:cs="Sylfaen"/>
          <w:vertAlign w:val="superscript"/>
        </w:rPr>
        <w:t>число, месяц, год</w:t>
      </w:r>
    </w:p>
    <w:p w:rsidR="009215EA" w:rsidRPr="00FC3A49"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FC3A49" w:rsidRDefault="001005B0" w:rsidP="00B46D58">
      <w:pPr>
        <w:widowControl w:val="0"/>
        <w:spacing w:after="160"/>
        <w:ind w:left="567" w:right="565"/>
        <w:jc w:val="center"/>
        <w:rPr>
          <w:rFonts w:ascii="GHEA Grapalat" w:hAnsi="GHEA Grapalat"/>
          <w:b/>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9215EA" w:rsidRDefault="009215EA">
      <w:pPr>
        <w:rPr>
          <w:rFonts w:ascii="GHEA Grapalat" w:hAnsi="GHEA Grapalat"/>
          <w:b/>
        </w:rPr>
      </w:pPr>
      <w:r>
        <w:rPr>
          <w:rFonts w:ascii="GHEA Grapalat" w:hAnsi="GHEA Grapalat"/>
          <w:b/>
        </w:rPr>
        <w:br w:type="page"/>
      </w:r>
    </w:p>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lastRenderedPageBreak/>
        <w:br w:type="page"/>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p>
        </w:tc>
      </w:tr>
      <w:tr w:rsidR="00BB28C8" w:rsidRPr="009F3DC7" w:rsidTr="003D2146">
        <w:trPr>
          <w:trHeight w:val="473"/>
        </w:trPr>
        <w:tc>
          <w:tcPr>
            <w:tcW w:w="0" w:type="auto"/>
          </w:tcPr>
          <w:p w:rsidR="00BB28C8" w:rsidRPr="00E50D56" w:rsidRDefault="00BB28C8" w:rsidP="003D2146">
            <w:pPr>
              <w:widowControl w:val="0"/>
              <w:spacing w:after="160" w:line="360" w:lineRule="auto"/>
              <w:ind w:firstLine="19"/>
              <w:jc w:val="center"/>
              <w:rPr>
                <w:rFonts w:ascii="GHEA Grapalat" w:hAnsi="GHEA Grapalat"/>
                <w:iCs/>
                <w:vertAlign w:val="superscript"/>
              </w:rPr>
            </w:pPr>
          </w:p>
        </w:tc>
        <w:tc>
          <w:tcPr>
            <w:tcW w:w="0" w:type="auto"/>
          </w:tcPr>
          <w:p w:rsidR="00BB28C8" w:rsidRPr="00E50D56" w:rsidRDefault="00BB28C8" w:rsidP="003D2146">
            <w:pPr>
              <w:widowControl w:val="0"/>
              <w:spacing w:after="160" w:line="360" w:lineRule="auto"/>
              <w:ind w:firstLine="19"/>
              <w:jc w:val="center"/>
              <w:rPr>
                <w:rFonts w:ascii="GHEA Grapalat" w:hAnsi="GHEA Grapalat"/>
                <w:iCs/>
                <w:vertAlign w:val="superscript"/>
              </w:rPr>
            </w:pPr>
          </w:p>
        </w:tc>
      </w:tr>
      <w:tr w:rsidR="00BB28C8" w:rsidRPr="009F3DC7" w:rsidTr="003D2146">
        <w:trPr>
          <w:trHeight w:val="503"/>
        </w:trPr>
        <w:tc>
          <w:tcPr>
            <w:tcW w:w="0" w:type="auto"/>
          </w:tcPr>
          <w:p w:rsidR="00BB28C8" w:rsidRPr="00E50D56" w:rsidRDefault="00BB28C8" w:rsidP="003D2146">
            <w:pPr>
              <w:widowControl w:val="0"/>
              <w:spacing w:after="160" w:line="360" w:lineRule="auto"/>
              <w:ind w:firstLine="19"/>
              <w:jc w:val="center"/>
              <w:rPr>
                <w:rFonts w:ascii="GHEA Grapalat" w:hAnsi="GHEA Grapalat"/>
                <w:iCs/>
                <w:vertAlign w:val="superscript"/>
              </w:rPr>
            </w:pPr>
          </w:p>
        </w:tc>
        <w:tc>
          <w:tcPr>
            <w:tcW w:w="0" w:type="auto"/>
          </w:tcPr>
          <w:p w:rsidR="00BB28C8" w:rsidRPr="00E50D56" w:rsidRDefault="00BB28C8" w:rsidP="003D2146">
            <w:pPr>
              <w:widowControl w:val="0"/>
              <w:spacing w:after="160" w:line="360" w:lineRule="auto"/>
              <w:ind w:firstLine="19"/>
              <w:jc w:val="center"/>
              <w:rPr>
                <w:rFonts w:ascii="GHEA Grapalat" w:hAnsi="GHEA Grapalat"/>
                <w:iCs/>
                <w:vertAlign w:val="superscript"/>
              </w:rPr>
            </w:pP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lastRenderedPageBreak/>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rsidR="003D0722" w:rsidRPr="003A4668" w:rsidRDefault="00BB28C8" w:rsidP="003D0722">
      <w:pPr>
        <w:pStyle w:val="BodyTextIndent"/>
        <w:widowControl w:val="0"/>
        <w:spacing w:after="160" w:line="240" w:lineRule="auto"/>
        <w:ind w:left="3969"/>
        <w:rPr>
          <w:rFonts w:ascii="GHEA Grapalat" w:hAnsi="GHEA Grapalat"/>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w:t>
      </w:r>
      <w:r w:rsidR="003D0722" w:rsidRPr="003A4668">
        <w:rPr>
          <w:rFonts w:ascii="GHEA Grapalat" w:hAnsi="GHEA Grapalat"/>
          <w:b/>
          <w:sz w:val="24"/>
          <w:szCs w:val="24"/>
        </w:rPr>
        <w:t>"КМХК-БМАШДБ-22/</w:t>
      </w:r>
      <w:r w:rsidR="00406BC6">
        <w:rPr>
          <w:rFonts w:ascii="GHEA Grapalat" w:hAnsi="GHEA Grapalat"/>
          <w:b/>
          <w:sz w:val="24"/>
          <w:szCs w:val="24"/>
          <w:lang w:val="hy-AM"/>
        </w:rPr>
        <w:t>46</w:t>
      </w:r>
      <w:r w:rsidR="003D0722" w:rsidRPr="003A4668">
        <w:rPr>
          <w:rFonts w:ascii="GHEA Grapalat" w:hAnsi="GHEA Grapalat"/>
          <w:b/>
          <w:sz w:val="24"/>
          <w:szCs w:val="24"/>
        </w:rPr>
        <w:t>"</w:t>
      </w:r>
    </w:p>
    <w:p w:rsidR="00BB28C8" w:rsidRPr="009F3DC7" w:rsidRDefault="00BB28C8" w:rsidP="003D0722">
      <w:pPr>
        <w:pStyle w:val="BodyTextIndent3"/>
        <w:widowControl w:val="0"/>
        <w:spacing w:after="160"/>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lastRenderedPageBreak/>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w:t>
      </w:r>
      <w:r w:rsidRPr="009F3DC7">
        <w:rPr>
          <w:rFonts w:ascii="GHEA Grapalat" w:hAnsi="GHEA Grapalat"/>
        </w:rPr>
        <w:lastRenderedPageBreak/>
        <w:t>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lastRenderedPageBreak/>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w:t>
      </w:r>
      <w:r w:rsidRPr="009F3DC7">
        <w:rPr>
          <w:rFonts w:ascii="GHEA Grapalat" w:hAnsi="GHEA Grapalat"/>
          <w:sz w:val="24"/>
          <w:szCs w:val="24"/>
        </w:rPr>
        <w:lastRenderedPageBreak/>
        <w:t>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743024">
        <w:rPr>
          <w:rStyle w:val="FootnoteReference"/>
          <w:rFonts w:ascii="GHEA Grapalat" w:hAnsi="GHEA Grapalat"/>
        </w:rPr>
        <w:footnoteReference w:customMarkFollows="1" w:id="23"/>
        <w:t>29</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4"/>
        <w:t>30</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lastRenderedPageBreak/>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Pr>
          <w:rStyle w:val="FootnoteReference"/>
          <w:rFonts w:ascii="GHEA Grapalat" w:hAnsi="GHEA Grapalat"/>
        </w:rPr>
        <w:footnoteReference w:customMarkFollows="1" w:id="25"/>
        <w:t>31</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sidRPr="009F3DC7">
        <w:rPr>
          <w:rFonts w:ascii="GHEA Grapalat" w:hAnsi="GHEA Grapalat"/>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6"/>
        <w:t>32</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lastRenderedPageBreak/>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7"/>
        <w:t>33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8"/>
        <w:t>34</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w:t>
      </w:r>
      <w:r w:rsidRPr="009F3DC7">
        <w:rPr>
          <w:rFonts w:ascii="GHEA Grapalat" w:hAnsi="GHEA Grapalat"/>
        </w:rPr>
        <w:lastRenderedPageBreak/>
        <w:t>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w:t>
      </w:r>
      <w:r w:rsidR="004B4A95" w:rsidRPr="00DC64D2">
        <w:rPr>
          <w:rFonts w:ascii="GHEA Grapalat" w:hAnsi="GHEA Grapalat"/>
          <w:spacing w:val="-4"/>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A1BBC">
        <w:rPr>
          <w:rFonts w:ascii="GHEA Grapalat" w:hAnsi="GHEA Grapalat"/>
        </w:rPr>
        <w:t>двадцатипя</w:t>
      </w:r>
      <w:r w:rsidR="004A1BBC" w:rsidRPr="009F3DC7">
        <w:rPr>
          <w:rFonts w:ascii="GHEA Grapalat" w:hAnsi="GHEA Grapalat"/>
        </w:rPr>
        <w:t>тикратный</w:t>
      </w:r>
      <w:r w:rsidRPr="009F3DC7">
        <w:rPr>
          <w:rFonts w:ascii="GHEA Grapalat" w:hAnsi="GHEA Grapalat"/>
        </w:rPr>
        <w:t xml:space="preserve">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2E477F">
        <w:rPr>
          <w:rStyle w:val="FootnoteReference"/>
          <w:rFonts w:ascii="GHEA Grapalat" w:hAnsi="GHEA Grapalat"/>
        </w:rPr>
        <w:footnoteReference w:customMarkFollows="1" w:id="29"/>
        <w:t>35</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pPr w:leftFromText="180" w:rightFromText="180" w:vertAnchor="text" w:horzAnchor="margin" w:tblpX="-656" w:tblpY="104"/>
        <w:tblW w:w="1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77"/>
        <w:gridCol w:w="10868"/>
      </w:tblGrid>
      <w:tr w:rsidR="00477492" w:rsidTr="00477492">
        <w:trPr>
          <w:trHeight w:val="1430"/>
        </w:trPr>
        <w:tc>
          <w:tcPr>
            <w:tcW w:w="1710" w:type="dxa"/>
            <w:tcBorders>
              <w:top w:val="single" w:sz="4" w:space="0" w:color="auto"/>
              <w:left w:val="single" w:sz="4" w:space="0" w:color="000000"/>
              <w:bottom w:val="single" w:sz="4" w:space="0" w:color="auto"/>
              <w:right w:val="single" w:sz="4" w:space="0" w:color="auto"/>
            </w:tcBorders>
            <w:hideMark/>
          </w:tcPr>
          <w:p w:rsidR="00477492" w:rsidRDefault="00477492">
            <w:pPr>
              <w:spacing w:line="276" w:lineRule="auto"/>
              <w:rPr>
                <w:i/>
                <w:color w:val="000000"/>
                <w:sz w:val="20"/>
                <w:szCs w:val="20"/>
              </w:rPr>
            </w:pPr>
            <w:r>
              <w:rPr>
                <w:rFonts w:ascii="Sylfaen" w:hAnsi="Sylfaen" w:cs="Sylfaen"/>
                <w:i/>
                <w:sz w:val="20"/>
                <w:szCs w:val="20"/>
              </w:rPr>
              <w:t>Установка камер на входе в городской пантеон общины Раздан, Котайкский марз, РА в целях строительства линий электропередачи (с проектно-сметной документацией подготовлено)</w:t>
            </w:r>
          </w:p>
        </w:tc>
        <w:tc>
          <w:tcPr>
            <w:tcW w:w="5670" w:type="dxa"/>
            <w:tcBorders>
              <w:top w:val="single" w:sz="4" w:space="0" w:color="auto"/>
              <w:left w:val="single" w:sz="4" w:space="0" w:color="auto"/>
              <w:bottom w:val="single" w:sz="4" w:space="0" w:color="auto"/>
              <w:right w:val="single" w:sz="4" w:space="0" w:color="000000"/>
            </w:tcBorders>
            <w:hideMark/>
          </w:tcPr>
          <w:p w:rsidR="00477492" w:rsidRDefault="00477492">
            <w:pPr>
              <w:rPr>
                <w:i/>
                <w:color w:val="000000"/>
                <w:sz w:val="20"/>
                <w:szCs w:val="20"/>
                <w:lang w:val="hy-AM"/>
              </w:rPr>
            </w:pPr>
            <w:r>
              <w:rPr>
                <w:i/>
                <w:color w:val="000000"/>
                <w:sz w:val="20"/>
                <w:szCs w:val="20"/>
                <w:lang w:val="hy-AM"/>
              </w:rPr>
              <w:t>Установка камер на входе в городской пантеон общины Раздан</w:t>
            </w:r>
          </w:p>
          <w:p w:rsidR="00477492" w:rsidRDefault="00477492">
            <w:pPr>
              <w:rPr>
                <w:i/>
                <w:color w:val="000000"/>
                <w:sz w:val="20"/>
                <w:szCs w:val="20"/>
                <w:lang w:val="hy-AM"/>
              </w:rPr>
            </w:pPr>
            <w:r>
              <w:rPr>
                <w:i/>
                <w:color w:val="000000"/>
                <w:sz w:val="20"/>
                <w:szCs w:val="20"/>
                <w:lang w:val="hy-AM"/>
              </w:rPr>
              <w:t>Планируется также 1-й наземный переход под строительство ЛЭП.</w:t>
            </w:r>
          </w:p>
          <w:p w:rsidR="00477492" w:rsidRDefault="00477492">
            <w:pPr>
              <w:rPr>
                <w:i/>
                <w:color w:val="000000"/>
                <w:sz w:val="20"/>
                <w:szCs w:val="20"/>
                <w:lang w:val="hy-AM"/>
              </w:rPr>
            </w:pPr>
            <w:r>
              <w:rPr>
                <w:i/>
                <w:color w:val="000000"/>
                <w:sz w:val="20"/>
                <w:szCs w:val="20"/>
                <w:lang w:val="hy-AM"/>
              </w:rPr>
              <w:t>Работы..</w:t>
            </w:r>
          </w:p>
          <w:p w:rsidR="00477492" w:rsidRDefault="00477492">
            <w:pPr>
              <w:rPr>
                <w:i/>
                <w:color w:val="000000"/>
                <w:sz w:val="20"/>
                <w:szCs w:val="20"/>
                <w:lang w:val="hy-AM"/>
              </w:rPr>
            </w:pPr>
            <w:r>
              <w:rPr>
                <w:i/>
                <w:color w:val="000000"/>
                <w:sz w:val="20"/>
                <w:szCs w:val="20"/>
                <w:lang w:val="hy-AM"/>
              </w:rPr>
              <w:t>1. Монтаж металлических столбов, прокладка ЛЭП,</w:t>
            </w:r>
          </w:p>
          <w:p w:rsidR="00477492" w:rsidRPr="00477492" w:rsidRDefault="00477492">
            <w:pPr>
              <w:rPr>
                <w:i/>
                <w:color w:val="000000"/>
                <w:sz w:val="20"/>
                <w:szCs w:val="20"/>
              </w:rPr>
            </w:pPr>
            <w:r>
              <w:rPr>
                <w:i/>
                <w:color w:val="000000"/>
                <w:sz w:val="20"/>
                <w:szCs w:val="20"/>
                <w:lang w:val="hy-AM"/>
              </w:rPr>
              <w:t>2. Заземление металлических столбов и шкафа управления-1.</w:t>
            </w:r>
          </w:p>
          <w:p w:rsidR="00477492" w:rsidRDefault="00477492">
            <w:pPr>
              <w:rPr>
                <w:i/>
                <w:color w:val="000000"/>
                <w:sz w:val="20"/>
                <w:szCs w:val="20"/>
              </w:rPr>
            </w:pPr>
            <w:r>
              <w:rPr>
                <w:i/>
                <w:color w:val="000000"/>
                <w:sz w:val="20"/>
                <w:szCs w:val="20"/>
              </w:rPr>
              <w:t>3. Выполнять работу исключительно</w:t>
            </w:r>
          </w:p>
          <w:p w:rsidR="00477492" w:rsidRDefault="00477492">
            <w:pPr>
              <w:rPr>
                <w:i/>
                <w:color w:val="000000"/>
                <w:sz w:val="20"/>
                <w:szCs w:val="20"/>
              </w:rPr>
            </w:pPr>
            <w:r>
              <w:rPr>
                <w:i/>
                <w:color w:val="000000"/>
                <w:sz w:val="20"/>
                <w:szCs w:val="20"/>
              </w:rPr>
              <w:t>согласно проектно-сметной документации,</w:t>
            </w:r>
          </w:p>
          <w:p w:rsidR="00477492" w:rsidRDefault="00477492">
            <w:pPr>
              <w:rPr>
                <w:i/>
                <w:color w:val="000000"/>
                <w:sz w:val="20"/>
                <w:szCs w:val="20"/>
              </w:rPr>
            </w:pPr>
            <w:r>
              <w:rPr>
                <w:i/>
                <w:color w:val="000000"/>
                <w:sz w:val="20"/>
                <w:szCs w:val="20"/>
              </w:rPr>
              <w:t>4. Здание. отделить площадь от окружающей среды, обеспечив требования безопасности и движения населения,</w:t>
            </w:r>
          </w:p>
          <w:p w:rsidR="00477492" w:rsidRDefault="00477492">
            <w:pPr>
              <w:rPr>
                <w:i/>
                <w:color w:val="000000"/>
                <w:sz w:val="20"/>
                <w:szCs w:val="20"/>
              </w:rPr>
            </w:pPr>
            <w:r>
              <w:rPr>
                <w:i/>
                <w:color w:val="000000"/>
                <w:sz w:val="20"/>
                <w:szCs w:val="20"/>
              </w:rPr>
              <w:t>5. Выполнение строительных работ осуществляется при условии предоставления денежных средств, в течение 90 календарных дней со следующего рабочего дня после вступления в силу соглашения между Сторонами.</w:t>
            </w:r>
          </w:p>
          <w:p w:rsidR="00477492" w:rsidRDefault="00477492">
            <w:pPr>
              <w:rPr>
                <w:i/>
                <w:color w:val="000000"/>
                <w:sz w:val="20"/>
                <w:szCs w:val="20"/>
              </w:rPr>
            </w:pPr>
            <w:r>
              <w:rPr>
                <w:i/>
                <w:color w:val="000000"/>
                <w:sz w:val="20"/>
                <w:szCs w:val="20"/>
              </w:rPr>
              <w:t>6. Отправьте соответствующие лицензионные вкладыши или патенты,</w:t>
            </w:r>
          </w:p>
          <w:p w:rsidR="00477492" w:rsidRDefault="00477492">
            <w:pPr>
              <w:rPr>
                <w:i/>
                <w:color w:val="000000"/>
                <w:sz w:val="20"/>
                <w:szCs w:val="20"/>
              </w:rPr>
            </w:pPr>
            <w:r>
              <w:rPr>
                <w:i/>
                <w:color w:val="000000"/>
                <w:sz w:val="20"/>
                <w:szCs w:val="20"/>
              </w:rPr>
              <w:t>7. Оплата за выполнение работ будет производиться согласно условиям договора.</w:t>
            </w:r>
          </w:p>
        </w:tc>
      </w:tr>
    </w:tbl>
    <w:p w:rsidR="000A359E" w:rsidRPr="00477492" w:rsidRDefault="000A359E" w:rsidP="00BB28C8">
      <w:pPr>
        <w:widowControl w:val="0"/>
        <w:spacing w:after="160" w:line="360" w:lineRule="auto"/>
        <w:ind w:firstLine="567"/>
        <w:jc w:val="center"/>
        <w:rPr>
          <w:rFonts w:ascii="Sylfaen" w:hAnsi="Sylfaen"/>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lastRenderedPageBreak/>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lastRenderedPageBreak/>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p>
    <w:tbl>
      <w:tblPr>
        <w:tblW w:w="11053" w:type="dxa"/>
        <w:jc w:val="center"/>
        <w:tblInd w:w="-1081" w:type="dxa"/>
        <w:tblLayout w:type="fixed"/>
        <w:tblLook w:val="0000" w:firstRow="0" w:lastRow="0" w:firstColumn="0" w:lastColumn="0" w:noHBand="0" w:noVBand="0"/>
      </w:tblPr>
      <w:tblGrid>
        <w:gridCol w:w="840"/>
        <w:gridCol w:w="241"/>
        <w:gridCol w:w="3186"/>
        <w:gridCol w:w="2443"/>
        <w:gridCol w:w="1735"/>
        <w:gridCol w:w="1852"/>
        <w:gridCol w:w="756"/>
      </w:tblGrid>
      <w:tr w:rsidR="001C03EA" w:rsidRPr="0022325C" w:rsidTr="001C03EA">
        <w:trPr>
          <w:gridBefore w:val="2"/>
          <w:wBefore w:w="1081" w:type="dxa"/>
          <w:jc w:val="center"/>
        </w:trPr>
        <w:tc>
          <w:tcPr>
            <w:tcW w:w="3186" w:type="dxa"/>
          </w:tcPr>
          <w:p w:rsidR="001C03EA" w:rsidRPr="001C03EA" w:rsidRDefault="001C03EA" w:rsidP="001C03EA">
            <w:pPr>
              <w:widowControl w:val="0"/>
              <w:spacing w:after="160" w:line="360" w:lineRule="auto"/>
              <w:jc w:val="center"/>
              <w:rPr>
                <w:rFonts w:ascii="GHEA Grapalat" w:hAnsi="GHEA Grapalat"/>
                <w:b/>
              </w:rPr>
            </w:pPr>
            <w:r w:rsidRPr="001C03EA">
              <w:rPr>
                <w:rFonts w:ascii="GHEA Grapalat" w:hAnsi="GHEA Grapalat"/>
                <w:b/>
              </w:rPr>
              <w:t>N</w:t>
            </w:r>
          </w:p>
        </w:tc>
        <w:tc>
          <w:tcPr>
            <w:tcW w:w="2443" w:type="dxa"/>
          </w:tcPr>
          <w:p w:rsidR="001C03EA" w:rsidRPr="001C03EA" w:rsidRDefault="001C03EA" w:rsidP="001C03EA">
            <w:pPr>
              <w:widowControl w:val="0"/>
              <w:spacing w:after="160" w:line="360" w:lineRule="auto"/>
              <w:jc w:val="center"/>
              <w:rPr>
                <w:rFonts w:ascii="GHEA Grapalat" w:hAnsi="GHEA Grapalat"/>
              </w:rPr>
            </w:pPr>
          </w:p>
        </w:tc>
        <w:tc>
          <w:tcPr>
            <w:tcW w:w="4343" w:type="dxa"/>
            <w:gridSpan w:val="3"/>
          </w:tcPr>
          <w:p w:rsidR="001C03EA" w:rsidRPr="001C03EA" w:rsidRDefault="001C03EA" w:rsidP="001C03EA">
            <w:pPr>
              <w:widowControl w:val="0"/>
              <w:spacing w:after="160" w:line="360" w:lineRule="auto"/>
              <w:jc w:val="center"/>
              <w:rPr>
                <w:rFonts w:ascii="GHEA Grapalat" w:hAnsi="GHEA Grapalat"/>
                <w:b/>
              </w:rPr>
            </w:pPr>
          </w:p>
        </w:tc>
      </w:tr>
      <w:tr w:rsidR="001C03EA" w:rsidRPr="00406BC6" w:rsidTr="001C0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6" w:type="dxa"/>
          <w:cantSplit/>
          <w:trHeight w:val="586"/>
          <w:jc w:val="center"/>
        </w:trPr>
        <w:tc>
          <w:tcPr>
            <w:tcW w:w="840" w:type="dxa"/>
            <w:vAlign w:val="center"/>
          </w:tcPr>
          <w:p w:rsidR="001C03EA" w:rsidRPr="00CC3B66" w:rsidRDefault="001C03EA" w:rsidP="00720CD3">
            <w:pPr>
              <w:jc w:val="center"/>
              <w:rPr>
                <w:rFonts w:ascii="GHEA Grapalat" w:hAnsi="GHEA Grapalat"/>
                <w:b/>
                <w:sz w:val="20"/>
                <w:szCs w:val="20"/>
                <w:lang w:val="hy-AM"/>
              </w:rPr>
            </w:pPr>
            <w:r w:rsidRPr="0022325C">
              <w:rPr>
                <w:rFonts w:ascii="GHEA Grapalat" w:hAnsi="GHEA Grapalat"/>
                <w:b/>
                <w:sz w:val="20"/>
                <w:szCs w:val="20"/>
                <w:lang w:val="pt-BR"/>
              </w:rPr>
              <w:t>N</w:t>
            </w:r>
          </w:p>
        </w:tc>
        <w:tc>
          <w:tcPr>
            <w:tcW w:w="3427" w:type="dxa"/>
            <w:gridSpan w:val="2"/>
            <w:vAlign w:val="center"/>
          </w:tcPr>
          <w:p w:rsidR="001C03EA" w:rsidRPr="00406BC6" w:rsidRDefault="00406BC6" w:rsidP="00406BC6">
            <w:pPr>
              <w:jc w:val="center"/>
              <w:rPr>
                <w:rFonts w:ascii="GHEA Grapalat" w:hAnsi="GHEA Grapalat"/>
                <w:b/>
                <w:sz w:val="20"/>
                <w:szCs w:val="20"/>
                <w:lang w:val="hy-AM"/>
              </w:rPr>
            </w:pPr>
            <w:r w:rsidRPr="00406BC6">
              <w:rPr>
                <w:rFonts w:ascii="GHEA Grapalat" w:hAnsi="GHEA Grapalat" w:cs="Sylfaen"/>
                <w:b/>
                <w:sz w:val="20"/>
                <w:szCs w:val="20"/>
                <w:lang w:val="pt-BR"/>
              </w:rPr>
              <w:t>Наименование работ, которые должен выполнить подрядчик</w:t>
            </w:r>
          </w:p>
        </w:tc>
        <w:tc>
          <w:tcPr>
            <w:tcW w:w="4178" w:type="dxa"/>
            <w:gridSpan w:val="2"/>
            <w:vAlign w:val="center"/>
          </w:tcPr>
          <w:p w:rsidR="001C03EA" w:rsidRPr="0022325C" w:rsidRDefault="00406BC6" w:rsidP="00720CD3">
            <w:pPr>
              <w:jc w:val="center"/>
              <w:rPr>
                <w:rFonts w:ascii="GHEA Grapalat" w:hAnsi="GHEA Grapalat"/>
                <w:b/>
                <w:sz w:val="20"/>
                <w:szCs w:val="20"/>
                <w:lang w:val="pt-BR"/>
              </w:rPr>
            </w:pPr>
            <w:r w:rsidRPr="00406BC6">
              <w:rPr>
                <w:rFonts w:ascii="GHEA Grapalat" w:hAnsi="GHEA Grapalat" w:cs="Sylfaen"/>
                <w:b/>
                <w:sz w:val="20"/>
                <w:szCs w:val="20"/>
                <w:lang w:val="pt-BR"/>
              </w:rPr>
              <w:t>Срок выполнения работ</w:t>
            </w:r>
          </w:p>
        </w:tc>
        <w:tc>
          <w:tcPr>
            <w:tcW w:w="1852" w:type="dxa"/>
            <w:vAlign w:val="center"/>
          </w:tcPr>
          <w:p w:rsidR="001C03EA" w:rsidRPr="00CC3B66" w:rsidRDefault="001C03EA" w:rsidP="00720CD3">
            <w:pPr>
              <w:jc w:val="center"/>
              <w:rPr>
                <w:rFonts w:ascii="GHEA Grapalat" w:hAnsi="GHEA Grapalat"/>
                <w:b/>
                <w:sz w:val="20"/>
                <w:szCs w:val="20"/>
                <w:lang w:val="hy-AM"/>
              </w:rPr>
            </w:pPr>
          </w:p>
        </w:tc>
      </w:tr>
      <w:tr w:rsidR="001C03EA" w:rsidRPr="00CC3B66" w:rsidTr="001C0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6" w:type="dxa"/>
          <w:trHeight w:val="935"/>
          <w:jc w:val="center"/>
        </w:trPr>
        <w:tc>
          <w:tcPr>
            <w:tcW w:w="840" w:type="dxa"/>
            <w:vAlign w:val="center"/>
          </w:tcPr>
          <w:p w:rsidR="001C03EA" w:rsidRPr="0022325C" w:rsidRDefault="001C03EA" w:rsidP="00720CD3">
            <w:pPr>
              <w:jc w:val="both"/>
              <w:rPr>
                <w:rFonts w:ascii="GHEA Grapalat" w:hAnsi="GHEA Grapalat"/>
                <w:b/>
                <w:sz w:val="20"/>
                <w:szCs w:val="20"/>
                <w:lang w:val="pt-BR"/>
              </w:rPr>
            </w:pPr>
          </w:p>
        </w:tc>
        <w:tc>
          <w:tcPr>
            <w:tcW w:w="3427" w:type="dxa"/>
            <w:gridSpan w:val="2"/>
          </w:tcPr>
          <w:p w:rsidR="001C03EA" w:rsidRPr="0022325C" w:rsidRDefault="001C03EA" w:rsidP="00720CD3">
            <w:pPr>
              <w:rPr>
                <w:rFonts w:ascii="GHEA Grapalat" w:hAnsi="GHEA Grapalat"/>
                <w:b/>
                <w:sz w:val="20"/>
                <w:szCs w:val="20"/>
                <w:lang w:val="pt-BR"/>
              </w:rPr>
            </w:pPr>
          </w:p>
        </w:tc>
        <w:tc>
          <w:tcPr>
            <w:tcW w:w="4178" w:type="dxa"/>
            <w:gridSpan w:val="2"/>
            <w:vAlign w:val="center"/>
          </w:tcPr>
          <w:p w:rsidR="001C03EA" w:rsidRPr="0022325C" w:rsidRDefault="001C03EA" w:rsidP="00720CD3">
            <w:pPr>
              <w:jc w:val="center"/>
              <w:rPr>
                <w:rFonts w:ascii="GHEA Grapalat" w:hAnsi="GHEA Grapalat"/>
                <w:b/>
                <w:sz w:val="20"/>
                <w:szCs w:val="20"/>
                <w:lang w:val="pt-BR"/>
              </w:rPr>
            </w:pPr>
          </w:p>
        </w:tc>
        <w:tc>
          <w:tcPr>
            <w:tcW w:w="1852" w:type="dxa"/>
            <w:vAlign w:val="center"/>
          </w:tcPr>
          <w:p w:rsidR="001C03EA" w:rsidRPr="0022325C" w:rsidRDefault="001C03EA" w:rsidP="00720CD3">
            <w:pPr>
              <w:jc w:val="both"/>
              <w:rPr>
                <w:rFonts w:ascii="GHEA Grapalat" w:hAnsi="GHEA Grapalat"/>
                <w:b/>
                <w:sz w:val="20"/>
                <w:szCs w:val="20"/>
                <w:lang w:val="pt-BR"/>
              </w:rPr>
            </w:pPr>
          </w:p>
        </w:tc>
      </w:tr>
      <w:tr w:rsidR="001C03EA" w:rsidRPr="00B36816" w:rsidTr="00BE3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56" w:type="dxa"/>
          <w:trHeight w:val="47"/>
          <w:jc w:val="center"/>
        </w:trPr>
        <w:tc>
          <w:tcPr>
            <w:tcW w:w="840" w:type="dxa"/>
            <w:vAlign w:val="center"/>
          </w:tcPr>
          <w:p w:rsidR="001C03EA" w:rsidRPr="00CC3B66" w:rsidRDefault="001C03EA" w:rsidP="00720CD3">
            <w:pPr>
              <w:jc w:val="center"/>
              <w:rPr>
                <w:rFonts w:ascii="GHEA Grapalat" w:hAnsi="GHEA Grapalat"/>
                <w:b/>
                <w:sz w:val="18"/>
                <w:szCs w:val="18"/>
                <w:lang w:val="hy-AM"/>
              </w:rPr>
            </w:pPr>
            <w:r w:rsidRPr="00CC3B66">
              <w:rPr>
                <w:rFonts w:ascii="GHEA Grapalat" w:hAnsi="GHEA Grapalat"/>
                <w:b/>
                <w:sz w:val="18"/>
                <w:szCs w:val="18"/>
                <w:lang w:val="hy-AM"/>
              </w:rPr>
              <w:t>1</w:t>
            </w:r>
          </w:p>
        </w:tc>
        <w:tc>
          <w:tcPr>
            <w:tcW w:w="3427" w:type="dxa"/>
            <w:gridSpan w:val="2"/>
          </w:tcPr>
          <w:p w:rsidR="001C03EA" w:rsidRPr="00406BC6" w:rsidRDefault="001C03EA" w:rsidP="00196725">
            <w:pPr>
              <w:rPr>
                <w:rFonts w:ascii="GHEA Grapalat" w:hAnsi="GHEA Grapalat"/>
                <w:b/>
                <w:sz w:val="18"/>
                <w:szCs w:val="18"/>
              </w:rPr>
            </w:pPr>
          </w:p>
        </w:tc>
        <w:tc>
          <w:tcPr>
            <w:tcW w:w="4178" w:type="dxa"/>
            <w:gridSpan w:val="2"/>
            <w:vAlign w:val="center"/>
          </w:tcPr>
          <w:p w:rsidR="001C03EA" w:rsidRPr="001C03EA" w:rsidRDefault="001C03EA" w:rsidP="00720CD3">
            <w:pPr>
              <w:jc w:val="center"/>
              <w:rPr>
                <w:rFonts w:ascii="GHEA Grapalat" w:hAnsi="GHEA Grapalat"/>
                <w:sz w:val="16"/>
                <w:szCs w:val="16"/>
                <w:lang w:val="pt-BR"/>
              </w:rPr>
            </w:pPr>
          </w:p>
        </w:tc>
        <w:tc>
          <w:tcPr>
            <w:tcW w:w="1852" w:type="dxa"/>
            <w:vAlign w:val="center"/>
          </w:tcPr>
          <w:p w:rsidR="001C03EA" w:rsidRPr="001C03EA" w:rsidRDefault="001C03EA" w:rsidP="00720CD3">
            <w:pPr>
              <w:rPr>
                <w:rFonts w:ascii="GHEA Grapalat" w:hAnsi="GHEA Grapalat"/>
                <w:sz w:val="16"/>
                <w:szCs w:val="16"/>
                <w:lang w:val="pt-BR"/>
              </w:rPr>
            </w:pPr>
          </w:p>
        </w:tc>
      </w:tr>
      <w:tr w:rsidR="00BB28C8" w:rsidRPr="009F3DC7" w:rsidTr="001C03EA">
        <w:trPr>
          <w:gridBefore w:val="2"/>
          <w:wBefore w:w="1081" w:type="dxa"/>
          <w:jc w:val="center"/>
        </w:trPr>
        <w:tc>
          <w:tcPr>
            <w:tcW w:w="318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2443" w:type="dxa"/>
          </w:tcPr>
          <w:p w:rsidR="00BB28C8" w:rsidRPr="009F3DC7" w:rsidRDefault="00BB28C8" w:rsidP="003D2146">
            <w:pPr>
              <w:widowControl w:val="0"/>
              <w:spacing w:after="160" w:line="360" w:lineRule="auto"/>
              <w:jc w:val="center"/>
              <w:rPr>
                <w:rFonts w:ascii="GHEA Grapalat" w:hAnsi="GHEA Grapalat"/>
              </w:rPr>
            </w:pPr>
          </w:p>
        </w:tc>
        <w:tc>
          <w:tcPr>
            <w:tcW w:w="4343" w:type="dxa"/>
            <w:gridSpan w:val="3"/>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406BC6" w:rsidRDefault="00406BC6" w:rsidP="00BB28C8">
      <w:pPr>
        <w:widowControl w:val="0"/>
        <w:spacing w:after="160" w:line="360" w:lineRule="auto"/>
        <w:ind w:firstLine="567"/>
        <w:jc w:val="right"/>
        <w:rPr>
          <w:rFonts w:ascii="GHEA Grapalat" w:hAnsi="GHEA Grapalat"/>
          <w:i/>
          <w:lang w:val="hy-AM"/>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406BC6" w:rsidRDefault="00BB28C8" w:rsidP="00BB28C8">
      <w:pPr>
        <w:widowControl w:val="0"/>
        <w:spacing w:after="160" w:line="360" w:lineRule="auto"/>
        <w:ind w:firstLine="567"/>
        <w:jc w:val="center"/>
        <w:rPr>
          <w:rFonts w:ascii="GHEA Grapalat" w:hAnsi="GHEA Grapalat"/>
          <w:b/>
          <w:lang w:val="en-US"/>
        </w:rPr>
      </w:pPr>
      <w:r w:rsidRPr="00406BC6">
        <w:rPr>
          <w:rFonts w:ascii="GHEA Grapalat" w:hAnsi="GHEA Grapalat"/>
          <w:b/>
        </w:rPr>
        <w:t>ГРАФИК ОПЛАТЫ</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8"/>
        <w:gridCol w:w="1314"/>
        <w:gridCol w:w="1584"/>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406BC6" w:rsidRDefault="00BB28C8" w:rsidP="003D2146">
            <w:pPr>
              <w:widowControl w:val="0"/>
              <w:spacing w:after="120"/>
              <w:jc w:val="center"/>
              <w:rPr>
                <w:rFonts w:ascii="GHEA Grapalat" w:hAnsi="GHEA Grapalat"/>
                <w:b/>
                <w:sz w:val="16"/>
                <w:szCs w:val="16"/>
              </w:rPr>
            </w:pPr>
            <w:r w:rsidRPr="00406BC6">
              <w:rPr>
                <w:rFonts w:ascii="GHEA Grapalat" w:hAnsi="GHEA Grapalat"/>
                <w:b/>
                <w:sz w:val="16"/>
                <w:szCs w:val="16"/>
              </w:rPr>
              <w:t>Работа</w:t>
            </w:r>
          </w:p>
        </w:tc>
      </w:tr>
      <w:tr w:rsidR="00BB28C8" w:rsidRPr="00685FDC" w:rsidTr="00F87F78">
        <w:trPr>
          <w:jc w:val="center"/>
        </w:trPr>
        <w:tc>
          <w:tcPr>
            <w:tcW w:w="618" w:type="dxa"/>
            <w:vAlign w:val="center"/>
          </w:tcPr>
          <w:p w:rsidR="00BB28C8" w:rsidRPr="00406BC6" w:rsidRDefault="00BB28C8" w:rsidP="003D2146">
            <w:pPr>
              <w:widowControl w:val="0"/>
              <w:spacing w:after="120"/>
              <w:jc w:val="center"/>
              <w:rPr>
                <w:rFonts w:ascii="GHEA Grapalat" w:hAnsi="GHEA Grapalat"/>
                <w:b/>
                <w:sz w:val="14"/>
                <w:szCs w:val="16"/>
              </w:rPr>
            </w:pPr>
            <w:r w:rsidRPr="00406BC6">
              <w:rPr>
                <w:rFonts w:ascii="GHEA Grapalat" w:hAnsi="GHEA Grapalat"/>
                <w:b/>
                <w:sz w:val="14"/>
                <w:szCs w:val="16"/>
              </w:rPr>
              <w:t>номер предусмотренного приглашением лота</w:t>
            </w:r>
          </w:p>
        </w:tc>
        <w:tc>
          <w:tcPr>
            <w:tcW w:w="1314" w:type="dxa"/>
            <w:vAlign w:val="center"/>
          </w:tcPr>
          <w:p w:rsidR="00BB28C8" w:rsidRPr="00406BC6" w:rsidRDefault="00BB28C8" w:rsidP="003D2146">
            <w:pPr>
              <w:widowControl w:val="0"/>
              <w:spacing w:after="120"/>
              <w:jc w:val="center"/>
              <w:rPr>
                <w:rFonts w:ascii="GHEA Grapalat" w:hAnsi="GHEA Grapalat"/>
                <w:b/>
                <w:sz w:val="14"/>
                <w:szCs w:val="16"/>
              </w:rPr>
            </w:pPr>
            <w:r w:rsidRPr="00406BC6">
              <w:rPr>
                <w:rFonts w:ascii="GHEA Grapalat" w:hAnsi="GHEA Grapalat"/>
                <w:b/>
                <w:sz w:val="14"/>
                <w:szCs w:val="16"/>
              </w:rPr>
              <w:t>промежуточный код, предусмотренный планом закупок по классификации ЕЗК (CPV)</w:t>
            </w:r>
          </w:p>
        </w:tc>
        <w:tc>
          <w:tcPr>
            <w:tcW w:w="1584" w:type="dxa"/>
            <w:vAlign w:val="center"/>
          </w:tcPr>
          <w:p w:rsidR="00BB28C8" w:rsidRPr="00406BC6" w:rsidRDefault="00BB28C8" w:rsidP="003D2146">
            <w:pPr>
              <w:widowControl w:val="0"/>
              <w:spacing w:after="120"/>
              <w:jc w:val="center"/>
              <w:rPr>
                <w:rFonts w:ascii="GHEA Grapalat" w:hAnsi="GHEA Grapalat"/>
                <w:b/>
                <w:sz w:val="14"/>
                <w:szCs w:val="16"/>
              </w:rPr>
            </w:pPr>
            <w:r w:rsidRPr="00406BC6">
              <w:rPr>
                <w:rFonts w:ascii="GHEA Grapalat" w:hAnsi="GHEA Grapalat"/>
                <w:b/>
                <w:sz w:val="14"/>
                <w:szCs w:val="16"/>
              </w:rPr>
              <w:t>наименование</w:t>
            </w:r>
          </w:p>
        </w:tc>
        <w:tc>
          <w:tcPr>
            <w:tcW w:w="7439" w:type="dxa"/>
            <w:gridSpan w:val="13"/>
            <w:vAlign w:val="center"/>
          </w:tcPr>
          <w:p w:rsidR="00BB28C8" w:rsidRPr="00406BC6" w:rsidRDefault="00BB28C8" w:rsidP="003D2146">
            <w:pPr>
              <w:widowControl w:val="0"/>
              <w:spacing w:after="120"/>
              <w:jc w:val="both"/>
              <w:rPr>
                <w:rFonts w:ascii="GHEA Grapalat" w:hAnsi="GHEA Grapalat"/>
                <w:b/>
                <w:sz w:val="14"/>
                <w:szCs w:val="16"/>
              </w:rPr>
            </w:pPr>
            <w:r w:rsidRPr="00406BC6">
              <w:rPr>
                <w:rFonts w:ascii="GHEA Grapalat" w:hAnsi="GHEA Grapalat"/>
                <w:b/>
                <w:sz w:val="14"/>
                <w:szCs w:val="16"/>
              </w:rPr>
              <w:t>Оплату работы предусматривается произвести в 20 г., по месяцам, в том числе</w:t>
            </w:r>
            <w:r w:rsidRPr="00406BC6">
              <w:rPr>
                <w:rStyle w:val="FootnoteReference"/>
                <w:rFonts w:ascii="GHEA Grapalat" w:hAnsi="GHEA Grapalat"/>
                <w:b/>
                <w:sz w:val="14"/>
                <w:szCs w:val="16"/>
              </w:rPr>
              <w:footnoteReference w:customMarkFollows="1" w:id="30"/>
              <w:t>**</w:t>
            </w:r>
          </w:p>
        </w:tc>
      </w:tr>
      <w:tr w:rsidR="00BB28C8" w:rsidRPr="00685FDC" w:rsidTr="00F87F78">
        <w:trPr>
          <w:cantSplit/>
          <w:trHeight w:val="1134"/>
          <w:jc w:val="center"/>
        </w:trPr>
        <w:tc>
          <w:tcPr>
            <w:tcW w:w="618" w:type="dxa"/>
          </w:tcPr>
          <w:p w:rsidR="00BB28C8" w:rsidRPr="00685FDC" w:rsidRDefault="00BB28C8" w:rsidP="003D2146">
            <w:pPr>
              <w:widowControl w:val="0"/>
              <w:spacing w:after="120"/>
              <w:jc w:val="center"/>
              <w:rPr>
                <w:rFonts w:ascii="GHEA Grapalat" w:hAnsi="GHEA Grapalat"/>
                <w:sz w:val="14"/>
                <w:szCs w:val="16"/>
              </w:rPr>
            </w:pPr>
          </w:p>
        </w:tc>
        <w:tc>
          <w:tcPr>
            <w:tcW w:w="1314" w:type="dxa"/>
          </w:tcPr>
          <w:p w:rsidR="00BB28C8" w:rsidRPr="00685FDC" w:rsidRDefault="00BB28C8" w:rsidP="003D2146">
            <w:pPr>
              <w:widowControl w:val="0"/>
              <w:spacing w:after="120"/>
              <w:jc w:val="center"/>
              <w:rPr>
                <w:rFonts w:ascii="GHEA Grapalat" w:hAnsi="GHEA Grapalat"/>
                <w:sz w:val="14"/>
                <w:szCs w:val="16"/>
              </w:rPr>
            </w:pPr>
          </w:p>
        </w:tc>
        <w:tc>
          <w:tcPr>
            <w:tcW w:w="1584"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январь</w:t>
            </w:r>
          </w:p>
        </w:tc>
        <w:tc>
          <w:tcPr>
            <w:tcW w:w="700" w:type="dxa"/>
            <w:vAlign w:val="center"/>
          </w:tcPr>
          <w:p w:rsidR="00BB28C8" w:rsidRPr="00406BC6" w:rsidRDefault="00BB28C8" w:rsidP="003D2146">
            <w:pPr>
              <w:widowControl w:val="0"/>
              <w:spacing w:after="120"/>
              <w:ind w:left="-95" w:right="-88"/>
              <w:jc w:val="center"/>
              <w:rPr>
                <w:rFonts w:ascii="GHEA Grapalat" w:hAnsi="GHEA Grapalat" w:cs="Sylfaen"/>
                <w:b/>
                <w:sz w:val="14"/>
                <w:szCs w:val="16"/>
              </w:rPr>
            </w:pPr>
            <w:r w:rsidRPr="00406BC6">
              <w:rPr>
                <w:rFonts w:ascii="GHEA Grapalat" w:hAnsi="GHEA Grapalat"/>
                <w:b/>
                <w:sz w:val="14"/>
                <w:szCs w:val="16"/>
              </w:rPr>
              <w:t>февраль</w:t>
            </w:r>
          </w:p>
        </w:tc>
        <w:tc>
          <w:tcPr>
            <w:tcW w:w="431"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март</w:t>
            </w:r>
          </w:p>
        </w:tc>
        <w:tc>
          <w:tcPr>
            <w:tcW w:w="556" w:type="dxa"/>
            <w:vAlign w:val="center"/>
          </w:tcPr>
          <w:p w:rsidR="00BB28C8" w:rsidRPr="00406BC6" w:rsidRDefault="00BB28C8" w:rsidP="003D2146">
            <w:pPr>
              <w:widowControl w:val="0"/>
              <w:spacing w:after="120"/>
              <w:ind w:left="-95" w:right="-88"/>
              <w:jc w:val="center"/>
              <w:rPr>
                <w:rFonts w:ascii="GHEA Grapalat" w:hAnsi="GHEA Grapalat" w:cs="Sylfaen"/>
                <w:b/>
                <w:sz w:val="14"/>
                <w:szCs w:val="16"/>
              </w:rPr>
            </w:pPr>
            <w:r w:rsidRPr="00406BC6">
              <w:rPr>
                <w:rFonts w:ascii="GHEA Grapalat" w:hAnsi="GHEA Grapalat"/>
                <w:b/>
                <w:sz w:val="14"/>
                <w:szCs w:val="16"/>
              </w:rPr>
              <w:t>апрель</w:t>
            </w:r>
          </w:p>
        </w:tc>
        <w:tc>
          <w:tcPr>
            <w:tcW w:w="436"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май</w:t>
            </w:r>
          </w:p>
        </w:tc>
        <w:tc>
          <w:tcPr>
            <w:tcW w:w="515"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июнь</w:t>
            </w:r>
          </w:p>
        </w:tc>
        <w:tc>
          <w:tcPr>
            <w:tcW w:w="477"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 xml:space="preserve">июль </w:t>
            </w:r>
          </w:p>
        </w:tc>
        <w:tc>
          <w:tcPr>
            <w:tcW w:w="531"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август</w:t>
            </w:r>
          </w:p>
        </w:tc>
        <w:tc>
          <w:tcPr>
            <w:tcW w:w="729"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 xml:space="preserve">сентябрь </w:t>
            </w:r>
          </w:p>
        </w:tc>
        <w:tc>
          <w:tcPr>
            <w:tcW w:w="663"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октябрь</w:t>
            </w:r>
          </w:p>
        </w:tc>
        <w:tc>
          <w:tcPr>
            <w:tcW w:w="594"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ноябрь</w:t>
            </w:r>
          </w:p>
        </w:tc>
        <w:tc>
          <w:tcPr>
            <w:tcW w:w="644" w:type="dxa"/>
            <w:vAlign w:val="center"/>
          </w:tcPr>
          <w:p w:rsidR="00BB28C8" w:rsidRPr="00406BC6" w:rsidRDefault="00BB28C8" w:rsidP="003D2146">
            <w:pPr>
              <w:widowControl w:val="0"/>
              <w:spacing w:after="120"/>
              <w:ind w:left="-95" w:right="-88"/>
              <w:jc w:val="center"/>
              <w:rPr>
                <w:rFonts w:ascii="GHEA Grapalat" w:hAnsi="GHEA Grapalat"/>
                <w:b/>
                <w:sz w:val="14"/>
                <w:szCs w:val="16"/>
              </w:rPr>
            </w:pPr>
            <w:r w:rsidRPr="00406BC6">
              <w:rPr>
                <w:rFonts w:ascii="GHEA Grapalat" w:hAnsi="GHEA Grapalat"/>
                <w:b/>
                <w:sz w:val="14"/>
                <w:szCs w:val="16"/>
              </w:rPr>
              <w:t>декабрь</w:t>
            </w:r>
          </w:p>
        </w:tc>
        <w:tc>
          <w:tcPr>
            <w:tcW w:w="581" w:type="dxa"/>
            <w:vAlign w:val="center"/>
          </w:tcPr>
          <w:p w:rsidR="00BB28C8" w:rsidRPr="00406BC6" w:rsidRDefault="00BB28C8" w:rsidP="003D2146">
            <w:pPr>
              <w:widowControl w:val="0"/>
              <w:spacing w:after="120"/>
              <w:ind w:left="-95" w:right="-88"/>
              <w:jc w:val="center"/>
              <w:rPr>
                <w:rFonts w:ascii="GHEA Grapalat" w:hAnsi="GHEA Grapalat"/>
                <w:b/>
                <w:sz w:val="14"/>
                <w:szCs w:val="16"/>
                <w:lang w:val="en-US"/>
              </w:rPr>
            </w:pPr>
            <w:r w:rsidRPr="00406BC6">
              <w:rPr>
                <w:rFonts w:ascii="GHEA Grapalat" w:hAnsi="GHEA Grapalat"/>
                <w:b/>
                <w:sz w:val="14"/>
                <w:szCs w:val="16"/>
              </w:rPr>
              <w:t>Всего</w:t>
            </w:r>
          </w:p>
        </w:tc>
      </w:tr>
      <w:tr w:rsidR="00477492" w:rsidRPr="00685FDC" w:rsidTr="00A84F3E">
        <w:trPr>
          <w:cantSplit/>
          <w:trHeight w:val="1134"/>
          <w:jc w:val="center"/>
        </w:trPr>
        <w:tc>
          <w:tcPr>
            <w:tcW w:w="618" w:type="dxa"/>
            <w:vMerge w:val="restart"/>
          </w:tcPr>
          <w:p w:rsidR="00477492" w:rsidRPr="00032929" w:rsidRDefault="00477492" w:rsidP="00477492">
            <w:pPr>
              <w:jc w:val="center"/>
              <w:rPr>
                <w:rFonts w:ascii="GHEA Grapalat" w:hAnsi="GHEA Grapalat"/>
                <w:b/>
                <w:sz w:val="18"/>
                <w:szCs w:val="18"/>
                <w:lang w:val="hy-AM"/>
              </w:rPr>
            </w:pPr>
            <w:bookmarkStart w:id="15" w:name="_GoBack" w:colFirst="1" w:colLast="2"/>
          </w:p>
          <w:p w:rsidR="00477492" w:rsidRPr="00032929" w:rsidRDefault="00477492" w:rsidP="00477492">
            <w:pPr>
              <w:jc w:val="center"/>
              <w:rPr>
                <w:rFonts w:ascii="GHEA Grapalat" w:hAnsi="GHEA Grapalat"/>
                <w:b/>
                <w:sz w:val="18"/>
                <w:szCs w:val="18"/>
                <w:lang w:val="hy-AM"/>
              </w:rPr>
            </w:pPr>
          </w:p>
          <w:p w:rsidR="00477492" w:rsidRPr="00032929" w:rsidRDefault="00477492" w:rsidP="00477492">
            <w:pPr>
              <w:jc w:val="center"/>
              <w:rPr>
                <w:rFonts w:ascii="GHEA Grapalat" w:hAnsi="GHEA Grapalat"/>
                <w:b/>
                <w:sz w:val="18"/>
                <w:szCs w:val="18"/>
                <w:lang w:val="hy-AM"/>
              </w:rPr>
            </w:pPr>
            <w:r w:rsidRPr="00032929">
              <w:rPr>
                <w:rFonts w:ascii="GHEA Grapalat" w:hAnsi="GHEA Grapalat"/>
                <w:b/>
                <w:sz w:val="18"/>
                <w:szCs w:val="18"/>
                <w:lang w:val="hy-AM"/>
              </w:rPr>
              <w:t>1</w:t>
            </w:r>
          </w:p>
        </w:tc>
        <w:tc>
          <w:tcPr>
            <w:tcW w:w="1314" w:type="dxa"/>
            <w:vMerge w:val="restart"/>
          </w:tcPr>
          <w:p w:rsidR="00477492" w:rsidRDefault="00477492" w:rsidP="00477492">
            <w:pPr>
              <w:spacing w:line="276" w:lineRule="auto"/>
              <w:rPr>
                <w:i/>
                <w:color w:val="000000"/>
                <w:sz w:val="20"/>
                <w:szCs w:val="20"/>
              </w:rPr>
            </w:pPr>
            <w:r>
              <w:rPr>
                <w:rFonts w:ascii="Sylfaen" w:hAnsi="Sylfaen" w:cs="Sylfaen"/>
                <w:i/>
                <w:sz w:val="20"/>
                <w:szCs w:val="20"/>
              </w:rPr>
              <w:t xml:space="preserve">Установка камер на входе в </w:t>
            </w:r>
            <w:r>
              <w:rPr>
                <w:rFonts w:ascii="Sylfaen" w:hAnsi="Sylfaen" w:cs="Sylfaen"/>
                <w:i/>
                <w:sz w:val="20"/>
                <w:szCs w:val="20"/>
              </w:rPr>
              <w:lastRenderedPageBreak/>
              <w:t>городской пантеон общины Раздан, Котайкский марз, РА в целях строительства линий электропередачи (с проектно-сметной документацией подготовлено)</w:t>
            </w:r>
          </w:p>
        </w:tc>
        <w:tc>
          <w:tcPr>
            <w:tcW w:w="1584" w:type="dxa"/>
            <w:vMerge w:val="restart"/>
          </w:tcPr>
          <w:p w:rsidR="00477492" w:rsidRDefault="00477492" w:rsidP="00477492">
            <w:pPr>
              <w:rPr>
                <w:i/>
                <w:color w:val="000000"/>
                <w:sz w:val="20"/>
                <w:szCs w:val="20"/>
                <w:lang w:val="hy-AM"/>
              </w:rPr>
            </w:pPr>
            <w:r>
              <w:rPr>
                <w:i/>
                <w:color w:val="000000"/>
                <w:sz w:val="20"/>
                <w:szCs w:val="20"/>
                <w:lang w:val="hy-AM"/>
              </w:rPr>
              <w:lastRenderedPageBreak/>
              <w:t xml:space="preserve">Установка камер на входе в городской пантеон </w:t>
            </w:r>
            <w:r>
              <w:rPr>
                <w:i/>
                <w:color w:val="000000"/>
                <w:sz w:val="20"/>
                <w:szCs w:val="20"/>
                <w:lang w:val="hy-AM"/>
              </w:rPr>
              <w:lastRenderedPageBreak/>
              <w:t>общины Раздан</w:t>
            </w:r>
          </w:p>
          <w:p w:rsidR="00477492" w:rsidRDefault="00477492" w:rsidP="00477492">
            <w:pPr>
              <w:rPr>
                <w:i/>
                <w:color w:val="000000"/>
                <w:sz w:val="20"/>
                <w:szCs w:val="20"/>
                <w:lang w:val="hy-AM"/>
              </w:rPr>
            </w:pPr>
            <w:r>
              <w:rPr>
                <w:i/>
                <w:color w:val="000000"/>
                <w:sz w:val="20"/>
                <w:szCs w:val="20"/>
                <w:lang w:val="hy-AM"/>
              </w:rPr>
              <w:t>Планируется также 1-й наземный переход под строительство ЛЭП.</w:t>
            </w:r>
          </w:p>
          <w:p w:rsidR="00477492" w:rsidRDefault="00477492" w:rsidP="00477492">
            <w:pPr>
              <w:rPr>
                <w:i/>
                <w:color w:val="000000"/>
                <w:sz w:val="20"/>
                <w:szCs w:val="20"/>
                <w:lang w:val="hy-AM"/>
              </w:rPr>
            </w:pPr>
            <w:r>
              <w:rPr>
                <w:i/>
                <w:color w:val="000000"/>
                <w:sz w:val="20"/>
                <w:szCs w:val="20"/>
                <w:lang w:val="hy-AM"/>
              </w:rPr>
              <w:t>Работы..</w:t>
            </w:r>
          </w:p>
          <w:p w:rsidR="00477492" w:rsidRDefault="00477492" w:rsidP="00477492">
            <w:pPr>
              <w:rPr>
                <w:i/>
                <w:color w:val="000000"/>
                <w:sz w:val="20"/>
                <w:szCs w:val="20"/>
                <w:lang w:val="hy-AM"/>
              </w:rPr>
            </w:pPr>
            <w:r>
              <w:rPr>
                <w:i/>
                <w:color w:val="000000"/>
                <w:sz w:val="20"/>
                <w:szCs w:val="20"/>
                <w:lang w:val="hy-AM"/>
              </w:rPr>
              <w:t>1. Монтаж металлических столбов, прокладка ЛЭП,</w:t>
            </w:r>
          </w:p>
          <w:p w:rsidR="00477492" w:rsidRPr="00477492" w:rsidRDefault="00477492" w:rsidP="00477492">
            <w:pPr>
              <w:rPr>
                <w:i/>
                <w:color w:val="000000"/>
                <w:sz w:val="20"/>
                <w:szCs w:val="20"/>
              </w:rPr>
            </w:pPr>
            <w:r>
              <w:rPr>
                <w:i/>
                <w:color w:val="000000"/>
                <w:sz w:val="20"/>
                <w:szCs w:val="20"/>
                <w:lang w:val="hy-AM"/>
              </w:rPr>
              <w:t>2. Заземление металлических столбов и шкафа управления-1.</w:t>
            </w:r>
          </w:p>
          <w:p w:rsidR="00477492" w:rsidRDefault="00477492" w:rsidP="00477492">
            <w:pPr>
              <w:rPr>
                <w:i/>
                <w:color w:val="000000"/>
                <w:sz w:val="20"/>
                <w:szCs w:val="20"/>
              </w:rPr>
            </w:pPr>
            <w:r>
              <w:rPr>
                <w:i/>
                <w:color w:val="000000"/>
                <w:sz w:val="20"/>
                <w:szCs w:val="20"/>
              </w:rPr>
              <w:t>3. Выполнять работу исключительно</w:t>
            </w:r>
          </w:p>
          <w:p w:rsidR="00477492" w:rsidRDefault="00477492" w:rsidP="00477492">
            <w:pPr>
              <w:rPr>
                <w:i/>
                <w:color w:val="000000"/>
                <w:sz w:val="20"/>
                <w:szCs w:val="20"/>
              </w:rPr>
            </w:pPr>
            <w:r>
              <w:rPr>
                <w:i/>
                <w:color w:val="000000"/>
                <w:sz w:val="20"/>
                <w:szCs w:val="20"/>
              </w:rPr>
              <w:t>согласно проектно-сметной документации,</w:t>
            </w:r>
          </w:p>
          <w:p w:rsidR="00477492" w:rsidRDefault="00477492" w:rsidP="00477492">
            <w:pPr>
              <w:rPr>
                <w:i/>
                <w:color w:val="000000"/>
                <w:sz w:val="20"/>
                <w:szCs w:val="20"/>
              </w:rPr>
            </w:pPr>
            <w:r>
              <w:rPr>
                <w:i/>
                <w:color w:val="000000"/>
                <w:sz w:val="20"/>
                <w:szCs w:val="20"/>
              </w:rPr>
              <w:t>4. Здание. отделить площадь от окружающей среды, обеспечив требования безопасности и движения населения,</w:t>
            </w:r>
          </w:p>
          <w:p w:rsidR="00477492" w:rsidRDefault="00477492" w:rsidP="00477492">
            <w:pPr>
              <w:rPr>
                <w:i/>
                <w:color w:val="000000"/>
                <w:sz w:val="20"/>
                <w:szCs w:val="20"/>
              </w:rPr>
            </w:pPr>
            <w:r>
              <w:rPr>
                <w:i/>
                <w:color w:val="000000"/>
                <w:sz w:val="20"/>
                <w:szCs w:val="20"/>
              </w:rPr>
              <w:t>5. Выполнение строительных работ осуществляется при условии предоставления денежных средств, в течение 90 календарных дней со следующего рабочего дня после вступления в силу соглашения между Сторонами.</w:t>
            </w:r>
          </w:p>
          <w:p w:rsidR="00477492" w:rsidRDefault="00477492" w:rsidP="00477492">
            <w:pPr>
              <w:rPr>
                <w:i/>
                <w:color w:val="000000"/>
                <w:sz w:val="20"/>
                <w:szCs w:val="20"/>
              </w:rPr>
            </w:pPr>
            <w:r>
              <w:rPr>
                <w:i/>
                <w:color w:val="000000"/>
                <w:sz w:val="20"/>
                <w:szCs w:val="20"/>
              </w:rPr>
              <w:t>6. Отправьте соответствующие лицензионные вкладыши или патенты,</w:t>
            </w:r>
          </w:p>
          <w:p w:rsidR="00477492" w:rsidRDefault="00477492" w:rsidP="00477492">
            <w:pPr>
              <w:rPr>
                <w:i/>
                <w:color w:val="000000"/>
                <w:sz w:val="20"/>
                <w:szCs w:val="20"/>
              </w:rPr>
            </w:pPr>
            <w:r>
              <w:rPr>
                <w:i/>
                <w:color w:val="000000"/>
                <w:sz w:val="20"/>
                <w:szCs w:val="20"/>
              </w:rPr>
              <w:t>7. Оплата за выполнение работ будет производиться согласно условиям договора.</w:t>
            </w:r>
          </w:p>
        </w:tc>
        <w:tc>
          <w:tcPr>
            <w:tcW w:w="3220" w:type="dxa"/>
            <w:gridSpan w:val="6"/>
          </w:tcPr>
          <w:p w:rsidR="00477492" w:rsidRPr="00B452DE" w:rsidRDefault="00477492" w:rsidP="00477492">
            <w:pPr>
              <w:jc w:val="center"/>
              <w:rPr>
                <w:rFonts w:ascii="GHEA Grapalat" w:hAnsi="GHEA Grapalat" w:cs="Arial"/>
                <w:sz w:val="18"/>
                <w:szCs w:val="18"/>
                <w:lang w:val="hy-AM"/>
              </w:rPr>
            </w:pPr>
          </w:p>
        </w:tc>
        <w:tc>
          <w:tcPr>
            <w:tcW w:w="477" w:type="dxa"/>
          </w:tcPr>
          <w:p w:rsidR="00477492" w:rsidRPr="00885685" w:rsidRDefault="00477492" w:rsidP="00477492">
            <w:pPr>
              <w:jc w:val="center"/>
              <w:rPr>
                <w:rFonts w:ascii="GHEA Grapalat" w:hAnsi="GHEA Grapalat"/>
                <w:b/>
                <w:sz w:val="20"/>
                <w:lang w:val="pt-BR"/>
              </w:rPr>
            </w:pPr>
          </w:p>
          <w:p w:rsidR="00477492" w:rsidRPr="00885685" w:rsidRDefault="00477492" w:rsidP="00477492">
            <w:pPr>
              <w:jc w:val="center"/>
              <w:rPr>
                <w:rFonts w:ascii="GHEA Grapalat" w:hAnsi="GHEA Grapalat"/>
                <w:b/>
                <w:sz w:val="20"/>
                <w:lang w:val="pt-BR"/>
              </w:rPr>
            </w:pPr>
          </w:p>
          <w:p w:rsidR="00477492" w:rsidRPr="00885685" w:rsidRDefault="00477492" w:rsidP="00477492">
            <w:pPr>
              <w:jc w:val="center"/>
              <w:rPr>
                <w:rFonts w:ascii="GHEA Grapalat" w:hAnsi="GHEA Grapalat" w:cs="Arial"/>
                <w:b/>
                <w:sz w:val="18"/>
                <w:szCs w:val="18"/>
                <w:lang w:val="pt-BR"/>
              </w:rPr>
            </w:pPr>
            <w:r w:rsidRPr="00885685">
              <w:rPr>
                <w:rFonts w:ascii="GHEA Grapalat" w:hAnsi="GHEA Grapalat"/>
                <w:b/>
                <w:sz w:val="20"/>
                <w:lang w:val="pt-BR"/>
              </w:rPr>
              <w:t>... %</w:t>
            </w:r>
          </w:p>
        </w:tc>
        <w:tc>
          <w:tcPr>
            <w:tcW w:w="531" w:type="dxa"/>
          </w:tcPr>
          <w:p w:rsidR="00477492" w:rsidRPr="00885685" w:rsidRDefault="00477492" w:rsidP="00477492">
            <w:pPr>
              <w:jc w:val="center"/>
              <w:rPr>
                <w:rFonts w:ascii="GHEA Grapalat" w:hAnsi="GHEA Grapalat" w:cs="Arial"/>
                <w:b/>
                <w:sz w:val="18"/>
                <w:szCs w:val="18"/>
                <w:lang w:val="pt-BR"/>
              </w:rPr>
            </w:pPr>
          </w:p>
        </w:tc>
        <w:tc>
          <w:tcPr>
            <w:tcW w:w="729" w:type="dxa"/>
          </w:tcPr>
          <w:p w:rsidR="00477492" w:rsidRPr="00885685" w:rsidRDefault="00477492" w:rsidP="00477492">
            <w:pPr>
              <w:jc w:val="center"/>
              <w:rPr>
                <w:rFonts w:ascii="GHEA Grapalat" w:hAnsi="GHEA Grapalat" w:cs="Arial"/>
                <w:b/>
                <w:sz w:val="18"/>
                <w:szCs w:val="18"/>
                <w:lang w:val="pt-BR"/>
              </w:rPr>
            </w:pPr>
          </w:p>
        </w:tc>
        <w:tc>
          <w:tcPr>
            <w:tcW w:w="663" w:type="dxa"/>
          </w:tcPr>
          <w:p w:rsidR="00477492" w:rsidRPr="00885685" w:rsidRDefault="00477492" w:rsidP="00477492">
            <w:pPr>
              <w:jc w:val="center"/>
              <w:rPr>
                <w:rFonts w:ascii="GHEA Grapalat" w:hAnsi="GHEA Grapalat" w:cs="Arial"/>
                <w:b/>
                <w:sz w:val="18"/>
                <w:szCs w:val="18"/>
                <w:lang w:val="pt-BR"/>
              </w:rPr>
            </w:pPr>
          </w:p>
        </w:tc>
        <w:tc>
          <w:tcPr>
            <w:tcW w:w="594" w:type="dxa"/>
          </w:tcPr>
          <w:p w:rsidR="00477492" w:rsidRPr="00885685" w:rsidRDefault="00477492" w:rsidP="00477492">
            <w:pPr>
              <w:jc w:val="center"/>
              <w:rPr>
                <w:rFonts w:ascii="GHEA Grapalat" w:hAnsi="GHEA Grapalat" w:cs="Arial"/>
                <w:b/>
                <w:sz w:val="18"/>
                <w:szCs w:val="18"/>
                <w:lang w:val="pt-BR"/>
              </w:rPr>
            </w:pPr>
          </w:p>
        </w:tc>
        <w:tc>
          <w:tcPr>
            <w:tcW w:w="644" w:type="dxa"/>
          </w:tcPr>
          <w:p w:rsidR="00477492" w:rsidRPr="00885685" w:rsidRDefault="00477492" w:rsidP="00477492">
            <w:pPr>
              <w:jc w:val="center"/>
              <w:rPr>
                <w:rFonts w:ascii="GHEA Grapalat" w:hAnsi="GHEA Grapalat" w:cs="Arial"/>
                <w:b/>
                <w:sz w:val="18"/>
                <w:szCs w:val="18"/>
                <w:lang w:val="pt-BR"/>
              </w:rPr>
            </w:pPr>
            <w:r>
              <w:rPr>
                <w:rFonts w:ascii="GHEA Grapalat" w:hAnsi="GHEA Grapalat"/>
                <w:b/>
                <w:sz w:val="18"/>
                <w:szCs w:val="18"/>
                <w:lang w:val="pt-BR"/>
              </w:rPr>
              <w:t>100</w:t>
            </w:r>
          </w:p>
        </w:tc>
        <w:tc>
          <w:tcPr>
            <w:tcW w:w="581" w:type="dxa"/>
          </w:tcPr>
          <w:p w:rsidR="00477492" w:rsidRPr="00885685" w:rsidRDefault="00477492" w:rsidP="00477492">
            <w:pPr>
              <w:jc w:val="center"/>
              <w:rPr>
                <w:rFonts w:ascii="GHEA Grapalat" w:hAnsi="GHEA Grapalat"/>
                <w:b/>
                <w:sz w:val="20"/>
                <w:lang w:val="pt-BR"/>
              </w:rPr>
            </w:pPr>
          </w:p>
          <w:p w:rsidR="00477492" w:rsidRPr="00885685" w:rsidRDefault="00477492" w:rsidP="00477492">
            <w:pPr>
              <w:jc w:val="center"/>
              <w:rPr>
                <w:rFonts w:ascii="GHEA Grapalat" w:hAnsi="GHEA Grapalat"/>
                <w:b/>
                <w:sz w:val="18"/>
                <w:szCs w:val="18"/>
                <w:lang w:val="hy-AM"/>
              </w:rPr>
            </w:pPr>
          </w:p>
          <w:p w:rsidR="00477492" w:rsidRPr="00885685" w:rsidRDefault="00477492" w:rsidP="00477492">
            <w:pPr>
              <w:jc w:val="center"/>
              <w:rPr>
                <w:rFonts w:ascii="GHEA Grapalat" w:hAnsi="GHEA Grapalat"/>
                <w:b/>
                <w:sz w:val="18"/>
                <w:szCs w:val="18"/>
                <w:lang w:val="hy-AM"/>
              </w:rPr>
            </w:pPr>
            <w:r>
              <w:rPr>
                <w:rFonts w:ascii="GHEA Grapalat" w:hAnsi="GHEA Grapalat"/>
                <w:b/>
                <w:sz w:val="18"/>
                <w:szCs w:val="18"/>
                <w:lang w:val="en-US"/>
              </w:rPr>
              <w:t>10</w:t>
            </w:r>
            <w:r w:rsidRPr="00885685">
              <w:rPr>
                <w:rFonts w:ascii="GHEA Grapalat" w:hAnsi="GHEA Grapalat"/>
                <w:b/>
                <w:sz w:val="18"/>
                <w:szCs w:val="18"/>
                <w:lang w:val="hy-AM"/>
              </w:rPr>
              <w:t>0</w:t>
            </w:r>
            <w:r w:rsidRPr="00885685">
              <w:rPr>
                <w:rFonts w:ascii="GHEA Grapalat" w:hAnsi="GHEA Grapalat"/>
                <w:b/>
                <w:sz w:val="18"/>
                <w:szCs w:val="18"/>
                <w:lang w:val="pt-BR"/>
              </w:rPr>
              <w:t>%</w:t>
            </w:r>
          </w:p>
        </w:tc>
      </w:tr>
      <w:bookmarkEnd w:id="15"/>
      <w:tr w:rsidR="00477492" w:rsidRPr="00B452DE" w:rsidTr="00F87F78">
        <w:trPr>
          <w:gridAfter w:val="13"/>
          <w:wAfter w:w="7439" w:type="dxa"/>
          <w:cantSplit/>
          <w:trHeight w:val="1134"/>
          <w:jc w:val="center"/>
        </w:trPr>
        <w:tc>
          <w:tcPr>
            <w:tcW w:w="618" w:type="dxa"/>
            <w:vMerge/>
          </w:tcPr>
          <w:p w:rsidR="00477492" w:rsidRPr="00032929" w:rsidRDefault="00477492" w:rsidP="00BB662F">
            <w:pPr>
              <w:jc w:val="center"/>
              <w:rPr>
                <w:rFonts w:ascii="GHEA Grapalat" w:hAnsi="GHEA Grapalat"/>
                <w:b/>
                <w:sz w:val="18"/>
                <w:szCs w:val="18"/>
                <w:lang w:val="hy-AM"/>
              </w:rPr>
            </w:pPr>
          </w:p>
        </w:tc>
        <w:tc>
          <w:tcPr>
            <w:tcW w:w="1314" w:type="dxa"/>
            <w:vMerge/>
          </w:tcPr>
          <w:p w:rsidR="00477492" w:rsidRPr="00032929" w:rsidRDefault="00477492" w:rsidP="00BB662F">
            <w:pPr>
              <w:jc w:val="center"/>
              <w:rPr>
                <w:rFonts w:ascii="GHEA Grapalat" w:hAnsi="GHEA Grapalat"/>
                <w:b/>
                <w:sz w:val="18"/>
                <w:szCs w:val="18"/>
                <w:lang w:val="hy-AM"/>
              </w:rPr>
            </w:pPr>
          </w:p>
        </w:tc>
        <w:tc>
          <w:tcPr>
            <w:tcW w:w="1584" w:type="dxa"/>
            <w:vMerge/>
          </w:tcPr>
          <w:p w:rsidR="00477492" w:rsidRPr="00032929" w:rsidRDefault="00477492" w:rsidP="00BB662F">
            <w:pPr>
              <w:jc w:val="center"/>
              <w:rPr>
                <w:rFonts w:ascii="GHEA Grapalat" w:hAnsi="GHEA Grapalat" w:cs="Sylfaen"/>
                <w:b/>
                <w:sz w:val="18"/>
                <w:szCs w:val="18"/>
                <w:lang w:val="af-ZA"/>
              </w:rPr>
            </w:pPr>
          </w:p>
        </w:tc>
      </w:tr>
    </w:tbl>
    <w:p w:rsidR="00BB28C8" w:rsidRPr="00B452DE" w:rsidRDefault="00BB28C8" w:rsidP="00BB28C8">
      <w:pPr>
        <w:widowControl w:val="0"/>
        <w:spacing w:after="160" w:line="360" w:lineRule="auto"/>
        <w:jc w:val="both"/>
        <w:rPr>
          <w:rFonts w:ascii="GHEA Grapalat" w:hAnsi="GHEA Grapalat" w:cs="Sylfaen"/>
          <w:i/>
          <w:lang w:val="af-ZA"/>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BB662F">
          <w:footerReference w:type="default" r:id="rId11"/>
          <w:footnotePr>
            <w:pos w:val="beneathText"/>
          </w:footnotePr>
          <w:type w:val="nextColumn"/>
          <w:pgSz w:w="11907" w:h="16840" w:code="9"/>
          <w:pgMar w:top="993" w:right="747" w:bottom="1418" w:left="540"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65D" w:rsidRDefault="00EF765D">
      <w:r>
        <w:separator/>
      </w:r>
    </w:p>
  </w:endnote>
  <w:endnote w:type="continuationSeparator" w:id="0">
    <w:p w:rsidR="00EF765D" w:rsidRDefault="00EF7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BB662F" w:rsidRPr="003E450C" w:rsidRDefault="00BB662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77492">
          <w:rPr>
            <w:rFonts w:ascii="GHEA Grapalat" w:hAnsi="GHEA Grapalat"/>
            <w:noProof/>
            <w:sz w:val="24"/>
            <w:szCs w:val="24"/>
          </w:rPr>
          <w:t>103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65D" w:rsidRDefault="00EF765D">
      <w:r>
        <w:separator/>
      </w:r>
    </w:p>
  </w:footnote>
  <w:footnote w:type="continuationSeparator" w:id="0">
    <w:p w:rsidR="00EF765D" w:rsidRDefault="00EF765D">
      <w:r>
        <w:continuationSeparator/>
      </w:r>
    </w:p>
  </w:footnote>
  <w:footnote w:id="1">
    <w:p w:rsidR="00BB662F" w:rsidRPr="00CD6B60" w:rsidRDefault="00BB662F" w:rsidP="007471AB">
      <w:pPr>
        <w:widowControl w:val="0"/>
        <w:tabs>
          <w:tab w:val="left" w:pos="1134"/>
        </w:tabs>
        <w:spacing w:after="160"/>
        <w:ind w:firstLine="142"/>
        <w:jc w:val="both"/>
        <w:rPr>
          <w:rFonts w:ascii="GHEA Grapalat" w:hAnsi="GHEA Grapalat"/>
          <w:i/>
        </w:rPr>
      </w:pPr>
      <w:r w:rsidRPr="00CD6B60">
        <w:rPr>
          <w:rFonts w:ascii="GHEA Grapalat" w:hAnsi="GHEA Grapalat"/>
          <w:i/>
          <w:sz w:val="20"/>
          <w:szCs w:val="20"/>
        </w:rPr>
        <w:t xml:space="preserve"> </w:t>
      </w:r>
      <w:r w:rsidRPr="00CD6B60">
        <w:rPr>
          <w:rFonts w:ascii="GHEA Grapalat" w:hAnsi="GHEA Grapalat"/>
          <w:i/>
        </w:rPr>
        <w:t xml:space="preserve"> </w:t>
      </w:r>
    </w:p>
  </w:footnote>
  <w:footnote w:id="2">
    <w:p w:rsidR="00BB662F" w:rsidRPr="009E2596" w:rsidRDefault="00BB662F" w:rsidP="005B2723">
      <w:pPr>
        <w:widowControl w:val="0"/>
        <w:tabs>
          <w:tab w:val="left" w:pos="142"/>
        </w:tabs>
        <w:ind w:left="142" w:hanging="142"/>
        <w:jc w:val="both"/>
        <w:rPr>
          <w:rFonts w:ascii="GHEA Grapalat" w:hAnsi="GHEA Grapalat"/>
          <w:i/>
          <w:sz w:val="20"/>
          <w:szCs w:val="20"/>
        </w:rPr>
      </w:pPr>
    </w:p>
  </w:footnote>
  <w:footnote w:id="3">
    <w:p w:rsidR="00BB662F" w:rsidRPr="008842CE" w:rsidRDefault="00BB662F" w:rsidP="008842CE">
      <w:pPr>
        <w:pStyle w:val="FootnoteText"/>
        <w:widowControl w:val="0"/>
        <w:jc w:val="both"/>
        <w:rPr>
          <w:rFonts w:ascii="GHEA Grapalat" w:hAnsi="GHEA Grapalat"/>
          <w:lang w:val="af-ZA"/>
        </w:rPr>
      </w:pPr>
    </w:p>
  </w:footnote>
  <w:footnote w:id="4">
    <w:p w:rsidR="00BB662F" w:rsidRPr="000811C1" w:rsidRDefault="00BB662F">
      <w:pPr>
        <w:pStyle w:val="FootnoteText"/>
        <w:rPr>
          <w:rFonts w:asciiTheme="minorHAnsi" w:hAnsiTheme="minorHAnsi"/>
        </w:rPr>
      </w:pPr>
    </w:p>
  </w:footnote>
  <w:footnote w:id="5">
    <w:p w:rsidR="00BB662F" w:rsidRPr="00810F23" w:rsidRDefault="00BB662F">
      <w:pPr>
        <w:pStyle w:val="FootnoteText"/>
        <w:rPr>
          <w:rFonts w:ascii="Times New Roman" w:hAnsi="Times New Roman"/>
        </w:rPr>
      </w:pPr>
    </w:p>
  </w:footnote>
  <w:footnote w:id="6">
    <w:p w:rsidR="00BB662F" w:rsidRPr="000811C1" w:rsidRDefault="00BB662F">
      <w:pPr>
        <w:pStyle w:val="FootnoteText"/>
        <w:rPr>
          <w:rFonts w:asciiTheme="minorHAnsi" w:hAnsiTheme="minorHAnsi"/>
        </w:rPr>
      </w:pPr>
    </w:p>
  </w:footnote>
  <w:footnote w:id="7">
    <w:p w:rsidR="00BB662F" w:rsidRPr="00FE2AA4" w:rsidRDefault="00BB662F">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8">
    <w:p w:rsidR="00BB662F" w:rsidRPr="008842CE" w:rsidRDefault="00BB662F"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B662F" w:rsidRPr="000811C1" w:rsidRDefault="00BB662F">
      <w:pPr>
        <w:pStyle w:val="FootnoteText"/>
        <w:rPr>
          <w:lang w:val="af-ZA"/>
        </w:rPr>
      </w:pPr>
    </w:p>
  </w:footnote>
  <w:footnote w:id="9">
    <w:p w:rsidR="00BB662F" w:rsidRPr="00BD16E0" w:rsidRDefault="00BB662F"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rsidR="00BB662F" w:rsidRPr="000C5D3D" w:rsidRDefault="00BB662F"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B662F" w:rsidRPr="0092041F" w:rsidRDefault="00BB662F"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B662F" w:rsidRPr="0092041F" w:rsidRDefault="00BB662F" w:rsidP="00C67FAB">
      <w:pPr>
        <w:pStyle w:val="FootnoteText"/>
        <w:jc w:val="both"/>
        <w:rPr>
          <w:rFonts w:ascii="GHEA Grapalat" w:hAnsi="GHEA Grapalat"/>
          <w:i/>
        </w:rPr>
      </w:pPr>
    </w:p>
  </w:footnote>
  <w:footnote w:id="10">
    <w:p w:rsidR="00BB662F" w:rsidRPr="00511966" w:rsidRDefault="00BB662F"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rsidR="00BB662F" w:rsidRPr="008E4439" w:rsidRDefault="00BB662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BB662F" w:rsidRPr="000811C1" w:rsidRDefault="00BB662F" w:rsidP="0027573B">
      <w:pPr>
        <w:pStyle w:val="FootnoteText"/>
        <w:rPr>
          <w:rFonts w:ascii="Sylfaen" w:hAnsi="Sylfaen"/>
          <w:sz w:val="18"/>
          <w:szCs w:val="18"/>
        </w:rPr>
      </w:pPr>
    </w:p>
  </w:footnote>
  <w:footnote w:id="12">
    <w:p w:rsidR="00BB662F" w:rsidRPr="00A31673" w:rsidRDefault="00BB662F">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BB662F" w:rsidRPr="00DE7706" w:rsidRDefault="00BB662F">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BB662F" w:rsidRPr="00810F23" w:rsidRDefault="00BB662F"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BB662F" w:rsidRPr="005F2C25" w:rsidRDefault="00BB662F">
      <w:pPr>
        <w:pStyle w:val="FootnoteText"/>
        <w:rPr>
          <w:rFonts w:ascii="Times New Roman" w:hAnsi="Times New Roman"/>
        </w:rPr>
      </w:pPr>
    </w:p>
  </w:footnote>
  <w:footnote w:id="15">
    <w:p w:rsidR="00BB662F" w:rsidRDefault="00BB662F" w:rsidP="00F43FFD">
      <w:pPr>
        <w:pStyle w:val="FootnoteText"/>
        <w:jc w:val="both"/>
        <w:rPr>
          <w:rFonts w:asciiTheme="minorHAnsi" w:hAnsiTheme="minorHAnsi"/>
        </w:rPr>
      </w:pPr>
      <w:r>
        <w:rPr>
          <w:rFonts w:asciiTheme="minorHAnsi" w:hAnsiTheme="minorHAnsi"/>
        </w:rPr>
        <w:t>20</w:t>
      </w:r>
      <w:r w:rsidRPr="00F43FFD">
        <w:rPr>
          <w:rFonts w:asciiTheme="minorHAnsi" w:hAnsiTheme="minorHAnsi"/>
        </w:rPr>
        <w:t xml:space="preserve"> </w:t>
      </w:r>
      <w:r w:rsidRPr="00572B0D">
        <w:rPr>
          <w:rFonts w:asciiTheme="minorHAnsi" w:hAnsiTheme="minorHAnsi"/>
        </w:rPr>
        <w:t>Если применяется регулирование, предусмотренное предложением 2 пункта 2</w:t>
      </w:r>
      <w:r>
        <w:rPr>
          <w:rFonts w:asciiTheme="minorHAnsi" w:hAnsiTheme="minorHAnsi"/>
        </w:rPr>
        <w:t xml:space="preserve">.4 </w:t>
      </w:r>
      <w:r w:rsidRPr="00572B0D">
        <w:rPr>
          <w:rFonts w:asciiTheme="minorHAnsi" w:hAnsiTheme="minorHAnsi"/>
        </w:rPr>
        <w:t xml:space="preserve">части 1 настоящего приглашения, то </w:t>
      </w:r>
      <w:r>
        <w:rPr>
          <w:rFonts w:asciiTheme="minorHAnsi" w:hAnsiTheme="minorHAnsi"/>
        </w:rPr>
        <w:t xml:space="preserve"> слова </w:t>
      </w:r>
      <w:r w:rsidRPr="00572B0D">
        <w:rPr>
          <w:rFonts w:asciiTheme="minorHAnsi" w:hAnsiTheme="minorHAnsi"/>
        </w:rPr>
        <w:t xml:space="preserve">" обязуется в случае признания </w:t>
      </w:r>
      <w:r>
        <w:rPr>
          <w:rFonts w:asciiTheme="minorHAnsi" w:hAnsiTheme="minorHAnsi"/>
        </w:rPr>
        <w:t>ото</w:t>
      </w:r>
      <w:r w:rsidRPr="00572B0D">
        <w:rPr>
          <w:rFonts w:asciiTheme="minorHAnsi" w:hAnsiTheme="minorHAnsi"/>
        </w:rPr>
        <w:t xml:space="preserve">бранным участником в порядке и сроки, </w:t>
      </w:r>
      <w:r>
        <w:rPr>
          <w:rFonts w:asciiTheme="minorHAnsi" w:hAnsiTheme="minorHAnsi"/>
        </w:rPr>
        <w:t xml:space="preserve"> </w:t>
      </w:r>
      <w:r w:rsidRPr="00572B0D">
        <w:rPr>
          <w:rFonts w:asciiTheme="minorHAnsi" w:hAnsiTheme="minorHAnsi"/>
        </w:rPr>
        <w:t xml:space="preserve">установленные приглашением, </w:t>
      </w:r>
      <w:r>
        <w:rPr>
          <w:rFonts w:asciiTheme="minorHAnsi" w:hAnsiTheme="minorHAnsi"/>
        </w:rPr>
        <w:t xml:space="preserve"> </w:t>
      </w:r>
      <w:r w:rsidRPr="00572B0D">
        <w:rPr>
          <w:rFonts w:asciiTheme="minorHAnsi" w:hAnsiTheme="minorHAnsi"/>
        </w:rPr>
        <w:t>представить обеспечение квали</w:t>
      </w:r>
      <w:r>
        <w:rPr>
          <w:rFonts w:asciiTheme="minorHAnsi" w:hAnsiTheme="minorHAnsi"/>
        </w:rPr>
        <w:t>фикации</w:t>
      </w:r>
      <w:r w:rsidRPr="00572B0D">
        <w:rPr>
          <w:rFonts w:asciiTheme="minorHAnsi" w:hAnsiTheme="minorHAnsi"/>
        </w:rPr>
        <w:t xml:space="preserve">" </w:t>
      </w:r>
      <w:r>
        <w:rPr>
          <w:rFonts w:asciiTheme="minorHAnsi" w:hAnsiTheme="minorHAnsi"/>
        </w:rPr>
        <w:t xml:space="preserve"> заменяю</w:t>
      </w:r>
      <w:r w:rsidRPr="00572B0D">
        <w:rPr>
          <w:rFonts w:asciiTheme="minorHAnsi" w:hAnsiTheme="minorHAnsi"/>
        </w:rPr>
        <w:t>тся</w:t>
      </w:r>
      <w:r>
        <w:rPr>
          <w:rFonts w:asciiTheme="minorHAnsi" w:hAnsiTheme="minorHAnsi"/>
        </w:rPr>
        <w:t xml:space="preserve"> словами </w:t>
      </w:r>
      <w:r w:rsidRPr="00572B0D">
        <w:rPr>
          <w:rFonts w:asciiTheme="minorHAnsi" w:hAnsiTheme="minorHAnsi"/>
        </w:rPr>
        <w:t xml:space="preserve"> </w:t>
      </w:r>
      <w:r w:rsidRPr="00A96BD2">
        <w:rPr>
          <w:rFonts w:asciiTheme="minorHAnsi" w:hAnsiTheme="minorHAnsi"/>
        </w:rPr>
        <w:t>" по состоянию</w:t>
      </w:r>
      <w:r w:rsidRPr="0079260F">
        <w:rPr>
          <w:rFonts w:asciiTheme="minorHAnsi" w:hAnsiTheme="minorHAnsi"/>
        </w:rPr>
        <w:t xml:space="preserve">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572B0D">
        <w:rPr>
          <w:rFonts w:asciiTheme="minorHAnsi" w:hAnsiTheme="minorHAnsi"/>
        </w:rPr>
        <w:t>"</w:t>
      </w:r>
      <w:r>
        <w:rPr>
          <w:rFonts w:asciiTheme="minorHAnsi" w:hAnsiTheme="minorHAnsi"/>
        </w:rPr>
        <w:t>.</w:t>
      </w:r>
      <w:r w:rsidRPr="00572B0D">
        <w:rPr>
          <w:rFonts w:asciiTheme="minorHAnsi" w:hAnsiTheme="minorHAnsi"/>
        </w:rPr>
        <w:t xml:space="preserve"> </w:t>
      </w:r>
      <w:r w:rsidRPr="00120B4A">
        <w:rPr>
          <w:rFonts w:asciiTheme="minorHAnsi" w:hAnsiTheme="minorHAnsi"/>
        </w:rPr>
        <w:t>При этом отмечается и размер рейтинга</w:t>
      </w:r>
    </w:p>
    <w:p w:rsidR="00BB662F" w:rsidRDefault="00BB662F" w:rsidP="006B3E56">
      <w:pPr>
        <w:jc w:val="both"/>
      </w:pPr>
    </w:p>
    <w:p w:rsidR="00BB662F" w:rsidRDefault="00BB662F"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B662F" w:rsidRPr="00BE1F2C" w:rsidRDefault="00BB662F"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BB662F" w:rsidRPr="00BE1F2C" w:rsidRDefault="00BB662F"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BB662F" w:rsidRDefault="00BB662F" w:rsidP="006B3E56">
      <w:pPr>
        <w:pStyle w:val="FootnoteText"/>
        <w:rPr>
          <w:rFonts w:asciiTheme="minorHAnsi" w:hAnsiTheme="minorHAnsi"/>
          <w:lang w:val="af-ZA"/>
        </w:rPr>
      </w:pPr>
    </w:p>
  </w:footnote>
  <w:footnote w:id="16">
    <w:p w:rsidR="00BB662F" w:rsidRDefault="00BB662F">
      <w:pPr>
        <w:pStyle w:val="FootnoteText"/>
        <w:rPr>
          <w:ins w:id="10"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rsidR="00BB662F" w:rsidRPr="00990559" w:rsidRDefault="00BB662F">
      <w:pPr>
        <w:pStyle w:val="FootnoteText"/>
        <w:rPr>
          <w:rFonts w:ascii="Sylfaen" w:hAnsi="Sylfaen"/>
          <w:lang w:val="hy-AM"/>
        </w:rPr>
      </w:pPr>
    </w:p>
  </w:footnote>
  <w:footnote w:id="17">
    <w:p w:rsidR="00BB662F" w:rsidRPr="00D3436F" w:rsidRDefault="00BB662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BB662F" w:rsidRPr="00D3436F" w:rsidRDefault="00BB662F">
      <w:pPr>
        <w:pStyle w:val="FootnoteText"/>
        <w:rPr>
          <w:lang w:val="es-ES"/>
        </w:rPr>
      </w:pPr>
    </w:p>
  </w:footnote>
  <w:footnote w:id="18">
    <w:p w:rsidR="00BB662F" w:rsidRPr="008842CE" w:rsidRDefault="00BB662F" w:rsidP="003D2FE2">
      <w:pPr>
        <w:pStyle w:val="FootnoteText"/>
        <w:jc w:val="both"/>
      </w:pPr>
    </w:p>
  </w:footnote>
  <w:footnote w:id="19">
    <w:p w:rsidR="00BB662F" w:rsidRPr="008842CE" w:rsidRDefault="00BB662F" w:rsidP="000A214C">
      <w:pPr>
        <w:pStyle w:val="FootnoteText"/>
        <w:jc w:val="both"/>
      </w:pPr>
    </w:p>
  </w:footnote>
  <w:footnote w:id="20">
    <w:p w:rsidR="00BB662F" w:rsidRPr="00124BE9" w:rsidRDefault="00BB662F"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BB662F" w:rsidRPr="00124BE9" w:rsidRDefault="00BB662F" w:rsidP="00BB28C8">
      <w:pPr>
        <w:pStyle w:val="FootnoteText"/>
        <w:widowControl w:val="0"/>
        <w:jc w:val="both"/>
        <w:rPr>
          <w:rFonts w:ascii="GHEA Grapalat" w:hAnsi="GHEA Grapalat"/>
          <w:lang w:val="hy-AM"/>
        </w:rPr>
      </w:pPr>
    </w:p>
  </w:footnote>
  <w:footnote w:id="21">
    <w:p w:rsidR="00BB662F" w:rsidRPr="00124BE9" w:rsidRDefault="00BB662F"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rsidR="00BB662F" w:rsidRPr="00124BE9" w:rsidRDefault="00BB662F"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BB662F" w:rsidRPr="00124BE9" w:rsidRDefault="00BB662F" w:rsidP="00BB28C8">
      <w:pPr>
        <w:pStyle w:val="FootnoteText"/>
        <w:widowControl w:val="0"/>
        <w:jc w:val="both"/>
        <w:rPr>
          <w:rFonts w:ascii="GHEA Grapalat" w:hAnsi="GHEA Grapalat"/>
          <w:lang w:val="hy-AM"/>
        </w:rPr>
      </w:pPr>
    </w:p>
  </w:footnote>
  <w:footnote w:id="23">
    <w:p w:rsidR="00BB662F" w:rsidRPr="00124BE9" w:rsidRDefault="00BB662F"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4">
    <w:p w:rsidR="00BB662F" w:rsidRPr="000A504A" w:rsidRDefault="00BB662F" w:rsidP="00BB28C8">
      <w:pPr>
        <w:pStyle w:val="FootnoteText"/>
        <w:widowControl w:val="0"/>
        <w:jc w:val="both"/>
        <w:rPr>
          <w:ins w:id="14"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BB662F" w:rsidRPr="00124BE9" w:rsidRDefault="00BB662F" w:rsidP="00BB28C8">
      <w:pPr>
        <w:pStyle w:val="FootnoteText"/>
        <w:widowControl w:val="0"/>
        <w:jc w:val="both"/>
        <w:rPr>
          <w:rFonts w:ascii="GHEA Grapalat" w:hAnsi="GHEA Grapalat"/>
          <w:lang w:val="hy-AM"/>
        </w:rPr>
      </w:pPr>
    </w:p>
  </w:footnote>
  <w:footnote w:id="25">
    <w:p w:rsidR="00BB662F" w:rsidRPr="00EB336B" w:rsidRDefault="00BB662F"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B662F" w:rsidRPr="00124BE9" w:rsidRDefault="00BB662F" w:rsidP="00D63D97">
      <w:pPr>
        <w:pStyle w:val="FootnoteText"/>
        <w:widowControl w:val="0"/>
        <w:jc w:val="both"/>
        <w:rPr>
          <w:rFonts w:ascii="GHEA Grapalat" w:hAnsi="GHEA Grapalat"/>
          <w:lang w:val="hy-AM"/>
        </w:rPr>
      </w:pPr>
    </w:p>
    <w:p w:rsidR="00BB662F" w:rsidRPr="00D63D97" w:rsidRDefault="00BB662F" w:rsidP="00BB28C8">
      <w:pPr>
        <w:pStyle w:val="FootnoteText"/>
        <w:jc w:val="both"/>
        <w:rPr>
          <w:rFonts w:asciiTheme="minorHAnsi" w:hAnsiTheme="minorHAnsi"/>
          <w:lang w:val="hy-AM"/>
        </w:rPr>
      </w:pPr>
    </w:p>
    <w:p w:rsidR="00BB662F" w:rsidRPr="00552088" w:rsidRDefault="00BB662F" w:rsidP="00BB28C8">
      <w:pPr>
        <w:pStyle w:val="FootnoteText"/>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rsidR="00BB662F" w:rsidRPr="004078D0" w:rsidRDefault="00BB662F" w:rsidP="00BB28C8">
      <w:pPr>
        <w:pStyle w:val="FootnoteText"/>
        <w:widowControl w:val="0"/>
        <w:jc w:val="both"/>
        <w:rPr>
          <w:rFonts w:ascii="GHEA Grapalat" w:hAnsi="GHEA Grapalat"/>
          <w:sz w:val="2"/>
          <w:szCs w:val="2"/>
          <w:lang w:val="hy-AM"/>
        </w:rPr>
      </w:pPr>
    </w:p>
    <w:p w:rsidR="00BB662F" w:rsidRPr="004078D0" w:rsidRDefault="00BB662F" w:rsidP="00BB28C8">
      <w:pPr>
        <w:pStyle w:val="FootnoteText"/>
        <w:widowControl w:val="0"/>
        <w:jc w:val="both"/>
        <w:rPr>
          <w:rFonts w:ascii="GHEA Grapalat" w:hAnsi="GHEA Grapalat"/>
          <w:sz w:val="2"/>
          <w:szCs w:val="2"/>
          <w:lang w:val="hy-AM"/>
        </w:rPr>
      </w:pPr>
    </w:p>
  </w:footnote>
  <w:footnote w:id="26">
    <w:p w:rsidR="00BB662F" w:rsidRPr="00124BE9" w:rsidRDefault="00BB662F"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BB662F" w:rsidRPr="00124BE9" w:rsidRDefault="00BB662F"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rsidR="00BB662F" w:rsidRPr="00124BE9" w:rsidRDefault="00BB662F"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B662F" w:rsidRPr="001C4E24" w:rsidRDefault="00BB662F" w:rsidP="00BB28C8">
      <w:pPr>
        <w:pStyle w:val="FootnoteText"/>
        <w:rPr>
          <w:lang w:val="hy-AM"/>
        </w:rPr>
      </w:pPr>
    </w:p>
  </w:footnote>
  <w:footnote w:id="29">
    <w:p w:rsidR="00BB662F" w:rsidRPr="00124BE9" w:rsidRDefault="00BB662F" w:rsidP="00BB28C8">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BB662F" w:rsidRPr="00124BE9" w:rsidRDefault="00BB662F"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BB662F" w:rsidRPr="00124BE9" w:rsidRDefault="00BB662F"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366"/>
    <w:rsid w:val="000424BA"/>
    <w:rsid w:val="000429FE"/>
    <w:rsid w:val="00042BD4"/>
    <w:rsid w:val="00043225"/>
    <w:rsid w:val="0004387F"/>
    <w:rsid w:val="00046BAC"/>
    <w:rsid w:val="000473EF"/>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04A"/>
    <w:rsid w:val="000A5316"/>
    <w:rsid w:val="000A5B16"/>
    <w:rsid w:val="000A679A"/>
    <w:rsid w:val="000A6B75"/>
    <w:rsid w:val="000A72AD"/>
    <w:rsid w:val="000A7528"/>
    <w:rsid w:val="000B033F"/>
    <w:rsid w:val="000B0B17"/>
    <w:rsid w:val="000B259E"/>
    <w:rsid w:val="000B269D"/>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BD3"/>
    <w:rsid w:val="000C3F69"/>
    <w:rsid w:val="000C50AF"/>
    <w:rsid w:val="000C5A09"/>
    <w:rsid w:val="000C5CC1"/>
    <w:rsid w:val="000C5D3D"/>
    <w:rsid w:val="000C6BA1"/>
    <w:rsid w:val="000C6E1C"/>
    <w:rsid w:val="000C6F81"/>
    <w:rsid w:val="000D07E4"/>
    <w:rsid w:val="000D10F1"/>
    <w:rsid w:val="000D16B6"/>
    <w:rsid w:val="000D18B8"/>
    <w:rsid w:val="000D1BED"/>
    <w:rsid w:val="000D2527"/>
    <w:rsid w:val="000D273F"/>
    <w:rsid w:val="000D2D8A"/>
    <w:rsid w:val="000D3188"/>
    <w:rsid w:val="000D34C8"/>
    <w:rsid w:val="000D3B6D"/>
    <w:rsid w:val="000D4471"/>
    <w:rsid w:val="000D48B6"/>
    <w:rsid w:val="000D4E6F"/>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024E"/>
    <w:rsid w:val="00120B4A"/>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01"/>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D64"/>
    <w:rsid w:val="00180EB9"/>
    <w:rsid w:val="00180EE9"/>
    <w:rsid w:val="00181986"/>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40EF"/>
    <w:rsid w:val="001B45A9"/>
    <w:rsid w:val="001B478E"/>
    <w:rsid w:val="001B6087"/>
    <w:rsid w:val="001B6FCF"/>
    <w:rsid w:val="001B708D"/>
    <w:rsid w:val="001C03EA"/>
    <w:rsid w:val="001C07C6"/>
    <w:rsid w:val="001C0849"/>
    <w:rsid w:val="001C1570"/>
    <w:rsid w:val="001C1C0C"/>
    <w:rsid w:val="001C301C"/>
    <w:rsid w:val="001C3ACB"/>
    <w:rsid w:val="001C3D83"/>
    <w:rsid w:val="001C3F6C"/>
    <w:rsid w:val="001C6688"/>
    <w:rsid w:val="001C76F7"/>
    <w:rsid w:val="001D0249"/>
    <w:rsid w:val="001D0BA2"/>
    <w:rsid w:val="001D129F"/>
    <w:rsid w:val="001D179F"/>
    <w:rsid w:val="001D1D00"/>
    <w:rsid w:val="001D209D"/>
    <w:rsid w:val="001D2D62"/>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7733"/>
    <w:rsid w:val="001F0335"/>
    <w:rsid w:val="001F0371"/>
    <w:rsid w:val="001F0B18"/>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4462"/>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4F9"/>
    <w:rsid w:val="0027052A"/>
    <w:rsid w:val="00270A9A"/>
    <w:rsid w:val="00270D59"/>
    <w:rsid w:val="002716CA"/>
    <w:rsid w:val="00271DF6"/>
    <w:rsid w:val="0027256A"/>
    <w:rsid w:val="002728E8"/>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785"/>
    <w:rsid w:val="002A3FC1"/>
    <w:rsid w:val="002A4554"/>
    <w:rsid w:val="002A464D"/>
    <w:rsid w:val="002A4BE0"/>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668"/>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722"/>
    <w:rsid w:val="003D0BE0"/>
    <w:rsid w:val="003D0E3C"/>
    <w:rsid w:val="003D1153"/>
    <w:rsid w:val="003D14E9"/>
    <w:rsid w:val="003D1CF4"/>
    <w:rsid w:val="003D2146"/>
    <w:rsid w:val="003D256D"/>
    <w:rsid w:val="003D2FE2"/>
    <w:rsid w:val="003D3794"/>
    <w:rsid w:val="003D395E"/>
    <w:rsid w:val="003D3964"/>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112D"/>
    <w:rsid w:val="0040140A"/>
    <w:rsid w:val="00401B30"/>
    <w:rsid w:val="00401BA5"/>
    <w:rsid w:val="00402941"/>
    <w:rsid w:val="00402BC3"/>
    <w:rsid w:val="00403109"/>
    <w:rsid w:val="0040346A"/>
    <w:rsid w:val="00404B20"/>
    <w:rsid w:val="00405194"/>
    <w:rsid w:val="004055C1"/>
    <w:rsid w:val="00405996"/>
    <w:rsid w:val="00405F21"/>
    <w:rsid w:val="004062D8"/>
    <w:rsid w:val="004064BA"/>
    <w:rsid w:val="0040687D"/>
    <w:rsid w:val="004068F5"/>
    <w:rsid w:val="00406BC6"/>
    <w:rsid w:val="00406DC2"/>
    <w:rsid w:val="004072C8"/>
    <w:rsid w:val="0040761D"/>
    <w:rsid w:val="0041023E"/>
    <w:rsid w:val="004110AC"/>
    <w:rsid w:val="004116A0"/>
    <w:rsid w:val="00411D9D"/>
    <w:rsid w:val="00412C15"/>
    <w:rsid w:val="00413390"/>
    <w:rsid w:val="00413595"/>
    <w:rsid w:val="004153E3"/>
    <w:rsid w:val="00416F1E"/>
    <w:rsid w:val="0041739A"/>
    <w:rsid w:val="004175B6"/>
    <w:rsid w:val="00417E48"/>
    <w:rsid w:val="00417F33"/>
    <w:rsid w:val="004216C5"/>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A5"/>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0F3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963"/>
    <w:rsid w:val="00472E68"/>
    <w:rsid w:val="00473C49"/>
    <w:rsid w:val="00473CF5"/>
    <w:rsid w:val="004749BD"/>
    <w:rsid w:val="00475591"/>
    <w:rsid w:val="00475DA7"/>
    <w:rsid w:val="0047619C"/>
    <w:rsid w:val="004766D3"/>
    <w:rsid w:val="00476A47"/>
    <w:rsid w:val="00477492"/>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2EEA"/>
    <w:rsid w:val="004C3803"/>
    <w:rsid w:val="004C4CC7"/>
    <w:rsid w:val="004C5C21"/>
    <w:rsid w:val="004C5CF3"/>
    <w:rsid w:val="004C78E7"/>
    <w:rsid w:val="004D0281"/>
    <w:rsid w:val="004D08DD"/>
    <w:rsid w:val="004D0AE2"/>
    <w:rsid w:val="004D0D74"/>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AF1"/>
    <w:rsid w:val="005305C8"/>
    <w:rsid w:val="00530C17"/>
    <w:rsid w:val="00530DA1"/>
    <w:rsid w:val="00530F97"/>
    <w:rsid w:val="0053262C"/>
    <w:rsid w:val="00532EDD"/>
    <w:rsid w:val="00533989"/>
    <w:rsid w:val="00534395"/>
    <w:rsid w:val="00534468"/>
    <w:rsid w:val="0053446E"/>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141"/>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9B0"/>
    <w:rsid w:val="005646FC"/>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917"/>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A35"/>
    <w:rsid w:val="005A3D17"/>
    <w:rsid w:val="005A3DC6"/>
    <w:rsid w:val="005A3EB8"/>
    <w:rsid w:val="005A3EDC"/>
    <w:rsid w:val="005A405F"/>
    <w:rsid w:val="005A4324"/>
    <w:rsid w:val="005A46E2"/>
    <w:rsid w:val="005A57B8"/>
    <w:rsid w:val="005A6435"/>
    <w:rsid w:val="005A6587"/>
    <w:rsid w:val="005A6E91"/>
    <w:rsid w:val="005A79EE"/>
    <w:rsid w:val="005A7A04"/>
    <w:rsid w:val="005A7FD2"/>
    <w:rsid w:val="005B1797"/>
    <w:rsid w:val="005B18D8"/>
    <w:rsid w:val="005B1CFC"/>
    <w:rsid w:val="005B1DD6"/>
    <w:rsid w:val="005B1E95"/>
    <w:rsid w:val="005B20E7"/>
    <w:rsid w:val="005B2723"/>
    <w:rsid w:val="005B2896"/>
    <w:rsid w:val="005B2A24"/>
    <w:rsid w:val="005B3A59"/>
    <w:rsid w:val="005B4254"/>
    <w:rsid w:val="005B4A53"/>
    <w:rsid w:val="005B598A"/>
    <w:rsid w:val="005B63FF"/>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53F2"/>
    <w:rsid w:val="005F581A"/>
    <w:rsid w:val="005F6DED"/>
    <w:rsid w:val="005F7C1D"/>
    <w:rsid w:val="00605075"/>
    <w:rsid w:val="0060526C"/>
    <w:rsid w:val="00605382"/>
    <w:rsid w:val="00606328"/>
    <w:rsid w:val="0060652B"/>
    <w:rsid w:val="00606B84"/>
    <w:rsid w:val="00607120"/>
    <w:rsid w:val="00607F7B"/>
    <w:rsid w:val="006105DA"/>
    <w:rsid w:val="00610F61"/>
    <w:rsid w:val="00611998"/>
    <w:rsid w:val="006132ED"/>
    <w:rsid w:val="00614934"/>
    <w:rsid w:val="0061522D"/>
    <w:rsid w:val="006154C5"/>
    <w:rsid w:val="00615570"/>
    <w:rsid w:val="00615B35"/>
    <w:rsid w:val="00616AAA"/>
    <w:rsid w:val="00617764"/>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2F61"/>
    <w:rsid w:val="00643C0B"/>
    <w:rsid w:val="0064473D"/>
    <w:rsid w:val="00644850"/>
    <w:rsid w:val="00644CE2"/>
    <w:rsid w:val="00645866"/>
    <w:rsid w:val="00650073"/>
    <w:rsid w:val="00650458"/>
    <w:rsid w:val="006505D2"/>
    <w:rsid w:val="0065124D"/>
    <w:rsid w:val="00651408"/>
    <w:rsid w:val="006519EF"/>
    <w:rsid w:val="00651E02"/>
    <w:rsid w:val="006521E5"/>
    <w:rsid w:val="006527F8"/>
    <w:rsid w:val="00653939"/>
    <w:rsid w:val="00653D83"/>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C4E"/>
    <w:rsid w:val="006953B6"/>
    <w:rsid w:val="0069574A"/>
    <w:rsid w:val="006968E8"/>
    <w:rsid w:val="00697031"/>
    <w:rsid w:val="00697C38"/>
    <w:rsid w:val="00697C9B"/>
    <w:rsid w:val="006A0321"/>
    <w:rsid w:val="006A0D8B"/>
    <w:rsid w:val="006A134C"/>
    <w:rsid w:val="006A13FB"/>
    <w:rsid w:val="006A14B3"/>
    <w:rsid w:val="006A180E"/>
    <w:rsid w:val="006A18F7"/>
    <w:rsid w:val="006A1922"/>
    <w:rsid w:val="006A1F61"/>
    <w:rsid w:val="006A202F"/>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A0"/>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F44"/>
    <w:rsid w:val="006F012B"/>
    <w:rsid w:val="006F02F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398"/>
    <w:rsid w:val="007006D6"/>
    <w:rsid w:val="00700C81"/>
    <w:rsid w:val="00701157"/>
    <w:rsid w:val="007014DE"/>
    <w:rsid w:val="007017E0"/>
    <w:rsid w:val="007019EA"/>
    <w:rsid w:val="00702A06"/>
    <w:rsid w:val="007032AC"/>
    <w:rsid w:val="007035C9"/>
    <w:rsid w:val="00704898"/>
    <w:rsid w:val="00705492"/>
    <w:rsid w:val="00705706"/>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1129"/>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1AB"/>
    <w:rsid w:val="007477E0"/>
    <w:rsid w:val="00747893"/>
    <w:rsid w:val="007479CC"/>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A4D"/>
    <w:rsid w:val="00761EC8"/>
    <w:rsid w:val="00762026"/>
    <w:rsid w:val="0076257C"/>
    <w:rsid w:val="0076368E"/>
    <w:rsid w:val="0076384C"/>
    <w:rsid w:val="007642C2"/>
    <w:rsid w:val="007646F8"/>
    <w:rsid w:val="00764AAD"/>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E5F"/>
    <w:rsid w:val="007E0E94"/>
    <w:rsid w:val="007E0EA0"/>
    <w:rsid w:val="007E0EB8"/>
    <w:rsid w:val="007E0EE4"/>
    <w:rsid w:val="007E1189"/>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112C"/>
    <w:rsid w:val="008013BF"/>
    <w:rsid w:val="008013DA"/>
    <w:rsid w:val="00801AC7"/>
    <w:rsid w:val="00802C55"/>
    <w:rsid w:val="008030B6"/>
    <w:rsid w:val="00803ED8"/>
    <w:rsid w:val="008040A9"/>
    <w:rsid w:val="0080436E"/>
    <w:rsid w:val="0080437A"/>
    <w:rsid w:val="0080490E"/>
    <w:rsid w:val="008051B3"/>
    <w:rsid w:val="008055DB"/>
    <w:rsid w:val="00806EF0"/>
    <w:rsid w:val="00807178"/>
    <w:rsid w:val="0080777B"/>
    <w:rsid w:val="00807F1E"/>
    <w:rsid w:val="00807F3B"/>
    <w:rsid w:val="008105B4"/>
    <w:rsid w:val="008106C0"/>
    <w:rsid w:val="0081091D"/>
    <w:rsid w:val="00810F23"/>
    <w:rsid w:val="00811D16"/>
    <w:rsid w:val="00813485"/>
    <w:rsid w:val="00813CE0"/>
    <w:rsid w:val="00814DBD"/>
    <w:rsid w:val="0081568C"/>
    <w:rsid w:val="00816381"/>
    <w:rsid w:val="00816505"/>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52"/>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65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314A"/>
    <w:rsid w:val="008B332C"/>
    <w:rsid w:val="008B4DB1"/>
    <w:rsid w:val="008B4FDA"/>
    <w:rsid w:val="008B56A4"/>
    <w:rsid w:val="008B73CD"/>
    <w:rsid w:val="008B7BE2"/>
    <w:rsid w:val="008B7F88"/>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311"/>
    <w:rsid w:val="00924434"/>
    <w:rsid w:val="00926470"/>
    <w:rsid w:val="00926875"/>
    <w:rsid w:val="0092717E"/>
    <w:rsid w:val="00927888"/>
    <w:rsid w:val="00931A1F"/>
    <w:rsid w:val="00932115"/>
    <w:rsid w:val="009321EA"/>
    <w:rsid w:val="0093354D"/>
    <w:rsid w:val="0093355C"/>
    <w:rsid w:val="009335A0"/>
    <w:rsid w:val="0093396A"/>
    <w:rsid w:val="00933C98"/>
    <w:rsid w:val="0093460D"/>
    <w:rsid w:val="00934B33"/>
    <w:rsid w:val="00934FCC"/>
    <w:rsid w:val="00935003"/>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2AE5"/>
    <w:rsid w:val="009D352B"/>
    <w:rsid w:val="009D3F0E"/>
    <w:rsid w:val="009D47AF"/>
    <w:rsid w:val="009D55A4"/>
    <w:rsid w:val="009D6D1A"/>
    <w:rsid w:val="009D71F8"/>
    <w:rsid w:val="009D78BC"/>
    <w:rsid w:val="009D7EFF"/>
    <w:rsid w:val="009E07EE"/>
    <w:rsid w:val="009E0C7F"/>
    <w:rsid w:val="009E0E87"/>
    <w:rsid w:val="009E1181"/>
    <w:rsid w:val="009E19C7"/>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E95"/>
    <w:rsid w:val="009F10E4"/>
    <w:rsid w:val="009F18D0"/>
    <w:rsid w:val="009F1FF7"/>
    <w:rsid w:val="009F26C1"/>
    <w:rsid w:val="009F2C5D"/>
    <w:rsid w:val="009F30E4"/>
    <w:rsid w:val="009F337A"/>
    <w:rsid w:val="009F3DC0"/>
    <w:rsid w:val="009F4638"/>
    <w:rsid w:val="009F5D9B"/>
    <w:rsid w:val="009F61A3"/>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7070"/>
    <w:rsid w:val="00A37BFD"/>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389"/>
    <w:rsid w:val="00A46A54"/>
    <w:rsid w:val="00A46D89"/>
    <w:rsid w:val="00A46F92"/>
    <w:rsid w:val="00A4729F"/>
    <w:rsid w:val="00A5050E"/>
    <w:rsid w:val="00A509B3"/>
    <w:rsid w:val="00A50C53"/>
    <w:rsid w:val="00A51D7C"/>
    <w:rsid w:val="00A52061"/>
    <w:rsid w:val="00A524AC"/>
    <w:rsid w:val="00A530B3"/>
    <w:rsid w:val="00A5482B"/>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AF2"/>
    <w:rsid w:val="00AB5D5B"/>
    <w:rsid w:val="00AB5E50"/>
    <w:rsid w:val="00AB64C0"/>
    <w:rsid w:val="00AB65DB"/>
    <w:rsid w:val="00AB7629"/>
    <w:rsid w:val="00AB77E2"/>
    <w:rsid w:val="00AB7D2E"/>
    <w:rsid w:val="00AC0541"/>
    <w:rsid w:val="00AC082E"/>
    <w:rsid w:val="00AC2B65"/>
    <w:rsid w:val="00AC30D5"/>
    <w:rsid w:val="00AC3B57"/>
    <w:rsid w:val="00AC3F2F"/>
    <w:rsid w:val="00AC4EAF"/>
    <w:rsid w:val="00AC5807"/>
    <w:rsid w:val="00AC6523"/>
    <w:rsid w:val="00AC743C"/>
    <w:rsid w:val="00AC7A2E"/>
    <w:rsid w:val="00AD0BEB"/>
    <w:rsid w:val="00AD1066"/>
    <w:rsid w:val="00AD1BFE"/>
    <w:rsid w:val="00AD2081"/>
    <w:rsid w:val="00AD305B"/>
    <w:rsid w:val="00AD34C9"/>
    <w:rsid w:val="00AD3AA4"/>
    <w:rsid w:val="00AD522C"/>
    <w:rsid w:val="00AD5D68"/>
    <w:rsid w:val="00AD6738"/>
    <w:rsid w:val="00AD7B20"/>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364F"/>
    <w:rsid w:val="00B4374E"/>
    <w:rsid w:val="00B44A67"/>
    <w:rsid w:val="00B4517A"/>
    <w:rsid w:val="00B452DE"/>
    <w:rsid w:val="00B45B39"/>
    <w:rsid w:val="00B46279"/>
    <w:rsid w:val="00B46D58"/>
    <w:rsid w:val="00B4794D"/>
    <w:rsid w:val="00B47B3A"/>
    <w:rsid w:val="00B50054"/>
    <w:rsid w:val="00B5087B"/>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AB8"/>
    <w:rsid w:val="00B73DE0"/>
    <w:rsid w:val="00B74013"/>
    <w:rsid w:val="00B744F6"/>
    <w:rsid w:val="00B74B63"/>
    <w:rsid w:val="00B75687"/>
    <w:rsid w:val="00B77FA6"/>
    <w:rsid w:val="00B81AD3"/>
    <w:rsid w:val="00B843BE"/>
    <w:rsid w:val="00B847B6"/>
    <w:rsid w:val="00B848EB"/>
    <w:rsid w:val="00B853BF"/>
    <w:rsid w:val="00B8636F"/>
    <w:rsid w:val="00B86BCB"/>
    <w:rsid w:val="00B86C5F"/>
    <w:rsid w:val="00B90C52"/>
    <w:rsid w:val="00B9100A"/>
    <w:rsid w:val="00B925B0"/>
    <w:rsid w:val="00B92CA7"/>
    <w:rsid w:val="00B92CCA"/>
    <w:rsid w:val="00B932B8"/>
    <w:rsid w:val="00B941D0"/>
    <w:rsid w:val="00B94D6E"/>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8C8"/>
    <w:rsid w:val="00BB3575"/>
    <w:rsid w:val="00BB3A31"/>
    <w:rsid w:val="00BB4ADD"/>
    <w:rsid w:val="00BB500A"/>
    <w:rsid w:val="00BB50D0"/>
    <w:rsid w:val="00BB52F9"/>
    <w:rsid w:val="00BB5B81"/>
    <w:rsid w:val="00BB662F"/>
    <w:rsid w:val="00BB67B5"/>
    <w:rsid w:val="00BB682B"/>
    <w:rsid w:val="00BB6BD0"/>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5381"/>
    <w:rsid w:val="00BE54A9"/>
    <w:rsid w:val="00BE5525"/>
    <w:rsid w:val="00BE557F"/>
    <w:rsid w:val="00BE6363"/>
    <w:rsid w:val="00BE6F5D"/>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0D3E"/>
    <w:rsid w:val="00C9153B"/>
    <w:rsid w:val="00C91F69"/>
    <w:rsid w:val="00C94323"/>
    <w:rsid w:val="00C94AA4"/>
    <w:rsid w:val="00C970BB"/>
    <w:rsid w:val="00C978AF"/>
    <w:rsid w:val="00C97ABE"/>
    <w:rsid w:val="00CA0015"/>
    <w:rsid w:val="00CA0A3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56FE"/>
    <w:rsid w:val="00CD6708"/>
    <w:rsid w:val="00CD6B60"/>
    <w:rsid w:val="00CD7A4F"/>
    <w:rsid w:val="00CE0D95"/>
    <w:rsid w:val="00CE10B2"/>
    <w:rsid w:val="00CE18BF"/>
    <w:rsid w:val="00CE2264"/>
    <w:rsid w:val="00CE23B1"/>
    <w:rsid w:val="00CE4D1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591"/>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646"/>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3"/>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545"/>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8B"/>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3688"/>
    <w:rsid w:val="00DF44E3"/>
    <w:rsid w:val="00DF4D4B"/>
    <w:rsid w:val="00DF5182"/>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078E4"/>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4297"/>
    <w:rsid w:val="00E54B2C"/>
    <w:rsid w:val="00E5510F"/>
    <w:rsid w:val="00E55D53"/>
    <w:rsid w:val="00E55EBF"/>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537"/>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5A49"/>
    <w:rsid w:val="00E861BF"/>
    <w:rsid w:val="00E8719E"/>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15A4"/>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4047"/>
    <w:rsid w:val="00EE55F5"/>
    <w:rsid w:val="00EE5855"/>
    <w:rsid w:val="00EE5A09"/>
    <w:rsid w:val="00EE6232"/>
    <w:rsid w:val="00EE62ED"/>
    <w:rsid w:val="00EE674C"/>
    <w:rsid w:val="00EE6CA9"/>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65D"/>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40F"/>
    <w:rsid w:val="00F41477"/>
    <w:rsid w:val="00F41D1E"/>
    <w:rsid w:val="00F4264D"/>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C96"/>
    <w:rsid w:val="00F57E8E"/>
    <w:rsid w:val="00F60675"/>
    <w:rsid w:val="00F607C7"/>
    <w:rsid w:val="00F6084A"/>
    <w:rsid w:val="00F60A05"/>
    <w:rsid w:val="00F614DD"/>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78"/>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729745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62F19-5293-4B37-91B0-4A7EE469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103</Pages>
  <Words>23192</Words>
  <Characters>132196</Characters>
  <Application>Microsoft Office Word</Application>
  <DocSecurity>0</DocSecurity>
  <Lines>1101</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155078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8</cp:revision>
  <cp:lastPrinted>2018-02-16T07:12:00Z</cp:lastPrinted>
  <dcterms:created xsi:type="dcterms:W3CDTF">2022-12-02T21:46:00Z</dcterms:created>
  <dcterms:modified xsi:type="dcterms:W3CDTF">2022-12-02T21:58:00Z</dcterms:modified>
</cp:coreProperties>
</file>